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BA9" w:rsidRPr="00F3704C" w:rsidRDefault="004E1665" w:rsidP="004F75A6">
      <w:pPr>
        <w:sectPr w:rsidR="00527BA9" w:rsidRPr="00F3704C">
          <w:headerReference w:type="default" r:id="rId8"/>
          <w:pgSz w:w="11900" w:h="16840"/>
          <w:pgMar w:top="1080" w:right="1080" w:bottom="1080" w:left="1080" w:header="708" w:footer="708" w:gutter="0"/>
          <w:cols w:space="708"/>
        </w:sectPr>
      </w:pPr>
      <w:bookmarkStart w:id="0" w:name="_GoBack"/>
      <w:bookmarkEnd w:id="0"/>
      <w:r w:rsidRPr="004E1665">
        <w:rPr>
          <w:noProof/>
          <w:lang w:val="en-US" w:eastAsia="en-US"/>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rsidR="00341AFA" w:rsidRDefault="00341AFA" w:rsidP="002E4B32">
                      <w:pPr>
                        <w:pStyle w:val="Subtitel"/>
                        <w:spacing w:line="280" w:lineRule="atLeast"/>
                      </w:pPr>
                      <w:r>
                        <w:t>Informatiemodel Zaken</w:t>
                      </w:r>
                    </w:p>
                    <w:p w:rsidR="00341AFA" w:rsidRDefault="00341AFA" w:rsidP="003945F3">
                      <w:pPr>
                        <w:pStyle w:val="Subtitel"/>
                        <w:spacing w:line="280" w:lineRule="atLeast"/>
                        <w:rPr>
                          <w:sz w:val="32"/>
                          <w:szCs w:val="32"/>
                        </w:rPr>
                      </w:pPr>
                    </w:p>
                    <w:p w:rsidR="00341AFA" w:rsidRPr="003945F3" w:rsidRDefault="00341AFA" w:rsidP="003945F3">
                      <w:pPr>
                        <w:pStyle w:val="Subtitel"/>
                        <w:spacing w:line="280" w:lineRule="atLeast"/>
                        <w:rPr>
                          <w:sz w:val="32"/>
                          <w:szCs w:val="32"/>
                        </w:rPr>
                      </w:pPr>
                      <w:r w:rsidRPr="003945F3">
                        <w:rPr>
                          <w:sz w:val="32"/>
                          <w:szCs w:val="32"/>
                        </w:rPr>
                        <w:t>Deel I</w:t>
                      </w:r>
                      <w:r>
                        <w:rPr>
                          <w:sz w:val="32"/>
                          <w:szCs w:val="32"/>
                        </w:rPr>
                        <w:t>I</w:t>
                      </w:r>
                      <w:r w:rsidRPr="003945F3">
                        <w:rPr>
                          <w:sz w:val="32"/>
                          <w:szCs w:val="32"/>
                        </w:rPr>
                        <w:t xml:space="preserve"> van II: </w:t>
                      </w:r>
                      <w:r>
                        <w:rPr>
                          <w:sz w:val="32"/>
                          <w:szCs w:val="32"/>
                        </w:rPr>
                        <w:t>Attribuut- en relatiesoorten</w:t>
                      </w:r>
                    </w:p>
                    <w:p w:rsidR="00341AFA" w:rsidRDefault="00341AFA" w:rsidP="003945F3">
                      <w:pPr>
                        <w:pStyle w:val="Subtitel"/>
                        <w:spacing w:line="280" w:lineRule="atLeast"/>
                        <w:rPr>
                          <w:sz w:val="24"/>
                          <w:szCs w:val="24"/>
                        </w:rPr>
                      </w:pPr>
                    </w:p>
                    <w:p w:rsidR="00341AFA" w:rsidRPr="003945F3" w:rsidRDefault="00341AFA" w:rsidP="003945F3">
                      <w:pPr>
                        <w:pStyle w:val="Subtitel"/>
                        <w:spacing w:line="280" w:lineRule="atLeast"/>
                        <w:rPr>
                          <w:sz w:val="24"/>
                          <w:szCs w:val="24"/>
                        </w:rPr>
                      </w:pPr>
                      <w:r w:rsidRPr="003945F3">
                        <w:rPr>
                          <w:sz w:val="24"/>
                          <w:szCs w:val="24"/>
                        </w:rPr>
                        <w:t>CONCEPT 20111120</w:t>
                      </w:r>
                    </w:p>
                    <w:p w:rsidR="00341AFA" w:rsidRDefault="00341AFA" w:rsidP="002E4B32">
                      <w:pPr>
                        <w:pStyle w:val="Subtitel"/>
                        <w:spacing w:line="280" w:lineRule="atLeast"/>
                      </w:pPr>
                      <w:r>
                        <w:t xml:space="preserve"> </w:t>
                      </w:r>
                    </w:p>
                  </w:sdtContent>
                </w:sdt>
              </w:txbxContent>
            </v:textbox>
            <w10:wrap anchorx="page" anchory="page"/>
            <w10:anchorlock/>
          </v:shape>
        </w:pict>
      </w:r>
      <w:r w:rsidRPr="004E1665">
        <w:rPr>
          <w:noProof/>
          <w:lang w:val="en-US" w:eastAsia="en-US"/>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Content>
                    <w:p w:rsidR="00341AFA" w:rsidRDefault="00341AFA" w:rsidP="006360F3">
                      <w:pPr>
                        <w:pStyle w:val="Titel"/>
                      </w:pPr>
                      <w:r>
                        <w:t>GEMMA RGBZ 2.0</w:t>
                      </w:r>
                    </w:p>
                  </w:sdtContent>
                </w:sdt>
              </w:txbxContent>
            </v:textbox>
            <w10:wrap anchorx="page" anchory="page"/>
            <w10:anchorlock/>
          </v:shape>
        </w:pict>
      </w:r>
    </w:p>
    <w:p w:rsidR="00FC04CE" w:rsidRPr="002468BC" w:rsidRDefault="004E1665" w:rsidP="004F75A6">
      <w:pPr>
        <w:rPr>
          <w:rFonts w:eastAsia="Calibri"/>
        </w:rPr>
      </w:pPr>
      <w:bookmarkStart w:id="1" w:name="_Toc184810008"/>
      <w:r w:rsidRPr="004E1665">
        <w:rPr>
          <w:noProof/>
          <w:lang w:val="en-US" w:eastAsia="en-US"/>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rsidR="00341AFA" w:rsidRDefault="00341AFA" w:rsidP="006360F3">
                      <w:pPr>
                        <w:tabs>
                          <w:tab w:val="left" w:pos="1843"/>
                        </w:tabs>
                      </w:pPr>
                    </w:p>
                    <w:tbl>
                      <w:tblPr>
                        <w:tblStyle w:val="K-tabel"/>
                        <w:tblW w:w="0" w:type="auto"/>
                        <w:tblLook w:val="04A0"/>
                      </w:tblPr>
                      <w:tblGrid>
                        <w:gridCol w:w="959"/>
                        <w:gridCol w:w="1299"/>
                        <w:gridCol w:w="6892"/>
                      </w:tblGrid>
                      <w:tr w:rsidR="00341AFA" w:rsidRPr="00C9631E" w:rsidTr="003945F3">
                        <w:trPr>
                          <w:cnfStyle w:val="100000000000"/>
                        </w:trPr>
                        <w:tc>
                          <w:tcPr>
                            <w:tcW w:w="959" w:type="dxa"/>
                            <w:shd w:val="clear" w:color="auto" w:fill="auto"/>
                          </w:tcPr>
                          <w:p w:rsidR="00341AFA" w:rsidRPr="00C9631E" w:rsidRDefault="00341AFA" w:rsidP="00847C61">
                            <w:pPr>
                              <w:tabs>
                                <w:tab w:val="left" w:pos="1843"/>
                              </w:tabs>
                              <w:rPr>
                                <w:color w:val="auto"/>
                              </w:rPr>
                            </w:pPr>
                            <w:r w:rsidRPr="00C9631E">
                              <w:rPr>
                                <w:color w:val="auto"/>
                              </w:rPr>
                              <w:t>Versie</w:t>
                            </w:r>
                          </w:p>
                        </w:tc>
                        <w:tc>
                          <w:tcPr>
                            <w:tcW w:w="1299" w:type="dxa"/>
                            <w:shd w:val="clear" w:color="auto" w:fill="auto"/>
                          </w:tcPr>
                          <w:p w:rsidR="00341AFA" w:rsidRPr="00C9631E" w:rsidRDefault="00341AFA" w:rsidP="00847C61">
                            <w:pPr>
                              <w:tabs>
                                <w:tab w:val="left" w:pos="1843"/>
                              </w:tabs>
                              <w:rPr>
                                <w:color w:val="auto"/>
                              </w:rPr>
                            </w:pPr>
                            <w:r>
                              <w:rPr>
                                <w:color w:val="auto"/>
                              </w:rPr>
                              <w:t>Datum</w:t>
                            </w:r>
                          </w:p>
                        </w:tc>
                        <w:tc>
                          <w:tcPr>
                            <w:tcW w:w="6892" w:type="dxa"/>
                            <w:shd w:val="clear" w:color="auto" w:fill="auto"/>
                          </w:tcPr>
                          <w:p w:rsidR="00341AFA" w:rsidRPr="00C9631E" w:rsidRDefault="00341AFA" w:rsidP="00847C61">
                            <w:pPr>
                              <w:tabs>
                                <w:tab w:val="left" w:pos="1843"/>
                              </w:tabs>
                              <w:rPr>
                                <w:color w:val="auto"/>
                              </w:rPr>
                            </w:pPr>
                            <w:r>
                              <w:rPr>
                                <w:color w:val="auto"/>
                              </w:rPr>
                              <w:t>Inhoud</w:t>
                            </w:r>
                          </w:p>
                        </w:tc>
                      </w:tr>
                      <w:tr w:rsidR="00341AFA" w:rsidTr="003945F3">
                        <w:tc>
                          <w:tcPr>
                            <w:tcW w:w="959" w:type="dxa"/>
                          </w:tcPr>
                          <w:p w:rsidR="00341AFA" w:rsidRDefault="00341AFA" w:rsidP="00847C61">
                            <w:pPr>
                              <w:tabs>
                                <w:tab w:val="left" w:pos="1843"/>
                              </w:tabs>
                            </w:pPr>
                            <w:r>
                              <w:t>1.0</w:t>
                            </w:r>
                          </w:p>
                        </w:tc>
                        <w:tc>
                          <w:tcPr>
                            <w:tcW w:w="1299" w:type="dxa"/>
                          </w:tcPr>
                          <w:p w:rsidR="00341AFA" w:rsidRDefault="00341AFA" w:rsidP="00847C61">
                            <w:pPr>
                              <w:tabs>
                                <w:tab w:val="left" w:pos="1843"/>
                              </w:tabs>
                            </w:pPr>
                            <w:r>
                              <w:t>September 2010</w:t>
                            </w:r>
                          </w:p>
                        </w:tc>
                        <w:tc>
                          <w:tcPr>
                            <w:tcW w:w="6892" w:type="dxa"/>
                          </w:tcPr>
                          <w:p w:rsidR="00341AFA" w:rsidRDefault="00341AFA" w:rsidP="00847C61">
                            <w:pPr>
                              <w:tabs>
                                <w:tab w:val="left" w:pos="1843"/>
                              </w:tabs>
                            </w:pPr>
                            <w:r>
                              <w:t>Vastgestelde eerste officiële versie van het RGBZ.</w:t>
                            </w:r>
                          </w:p>
                        </w:tc>
                      </w:tr>
                      <w:tr w:rsidR="00341AFA" w:rsidTr="003945F3">
                        <w:tc>
                          <w:tcPr>
                            <w:tcW w:w="959" w:type="dxa"/>
                          </w:tcPr>
                          <w:p w:rsidR="00341AFA" w:rsidRDefault="00341AFA" w:rsidP="00847C61">
                            <w:pPr>
                              <w:tabs>
                                <w:tab w:val="left" w:pos="1843"/>
                              </w:tabs>
                            </w:pPr>
                            <w:r>
                              <w:t>1</w:t>
                            </w:r>
                            <w:r w:rsidRPr="003945F3">
                              <w:rPr>
                                <w:vertAlign w:val="superscript"/>
                              </w:rPr>
                              <w:t>e</w:t>
                            </w:r>
                            <w:r>
                              <w:t xml:space="preserve"> con</w:t>
                            </w:r>
                            <w:r>
                              <w:softHyphen/>
                              <w:t>cept 2.0</w:t>
                            </w:r>
                          </w:p>
                        </w:tc>
                        <w:tc>
                          <w:tcPr>
                            <w:tcW w:w="1299" w:type="dxa"/>
                          </w:tcPr>
                          <w:p w:rsidR="00341AFA" w:rsidRDefault="00341AFA" w:rsidP="00847C61">
                            <w:pPr>
                              <w:tabs>
                                <w:tab w:val="left" w:pos="1843"/>
                              </w:tabs>
                            </w:pPr>
                            <w:r>
                              <w:t>8-5-2013</w:t>
                            </w:r>
                          </w:p>
                        </w:tc>
                        <w:tc>
                          <w:tcPr>
                            <w:tcW w:w="6892" w:type="dxa"/>
                          </w:tcPr>
                          <w:p w:rsidR="00341AFA" w:rsidRDefault="00341AFA" w:rsidP="00462A14">
                            <w:pPr>
                              <w:tabs>
                                <w:tab w:val="left" w:pos="1843"/>
                              </w:tabs>
                            </w:pPr>
                            <w:r>
                              <w:t xml:space="preserve">Eerste concept o.b.v. verwerking wijzigingsvoorstellen door </w:t>
                            </w:r>
                            <w:r w:rsidRPr="003945F3">
                              <w:t>Werkgroep doorontwikkeling RGBZ</w:t>
                            </w:r>
                            <w:r>
                              <w:t>.</w:t>
                            </w:r>
                          </w:p>
                        </w:tc>
                      </w:tr>
                      <w:tr w:rsidR="00341AFA" w:rsidTr="003945F3">
                        <w:tc>
                          <w:tcPr>
                            <w:tcW w:w="959" w:type="dxa"/>
                          </w:tcPr>
                          <w:p w:rsidR="00341AFA" w:rsidRDefault="00341AFA" w:rsidP="00847C61">
                            <w:pPr>
                              <w:tabs>
                                <w:tab w:val="left" w:pos="1843"/>
                              </w:tabs>
                            </w:pPr>
                            <w:r>
                              <w:t>2</w:t>
                            </w:r>
                            <w:r w:rsidRPr="003945F3">
                              <w:rPr>
                                <w:vertAlign w:val="superscript"/>
                              </w:rPr>
                              <w:t>e</w:t>
                            </w:r>
                            <w:r>
                              <w:t xml:space="preserve"> con</w:t>
                            </w:r>
                            <w:r>
                              <w:softHyphen/>
                              <w:t>cept 2.0</w:t>
                            </w:r>
                          </w:p>
                        </w:tc>
                        <w:tc>
                          <w:tcPr>
                            <w:tcW w:w="1299" w:type="dxa"/>
                          </w:tcPr>
                          <w:p w:rsidR="00341AFA" w:rsidRDefault="00341AFA" w:rsidP="00847C61">
                            <w:pPr>
                              <w:tabs>
                                <w:tab w:val="left" w:pos="1843"/>
                              </w:tabs>
                            </w:pPr>
                            <w:r>
                              <w:t>20-11-2013</w:t>
                            </w:r>
                          </w:p>
                        </w:tc>
                        <w:tc>
                          <w:tcPr>
                            <w:tcW w:w="6892" w:type="dxa"/>
                          </w:tcPr>
                          <w:p w:rsidR="00341AFA" w:rsidRDefault="00341AFA"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bl>
                    <w:p w:rsidR="00341AFA" w:rsidRDefault="00341AFA" w:rsidP="006360F3">
                      <w:pPr>
                        <w:tabs>
                          <w:tab w:val="left" w:pos="1843"/>
                        </w:tabs>
                      </w:pPr>
                    </w:p>
                    <w:p w:rsidR="00341AFA" w:rsidRPr="00FC04CE" w:rsidRDefault="00341AFA" w:rsidP="006360F3">
                      <w:pPr>
                        <w:tabs>
                          <w:tab w:val="left" w:pos="1843"/>
                        </w:tabs>
                      </w:pPr>
                      <w:r>
                        <w:t>Opgesteld door</w:t>
                      </w:r>
                      <w:r w:rsidRPr="00FC04CE">
                        <w:tab/>
                      </w:r>
                      <w:r>
                        <w:t>Werkgroep doorontwikkeling RGBZ &amp; Expertgroep Informatiemodellen.</w:t>
                      </w:r>
                      <w:r>
                        <w:br/>
                      </w:r>
                      <w:r>
                        <w:tab/>
                        <w:t>Analyse en redactie: Arjan Kloosterboer</w:t>
                      </w:r>
                    </w:p>
                    <w:p w:rsidR="00341AFA" w:rsidRDefault="00341AFA" w:rsidP="006360F3">
                      <w:pPr>
                        <w:tabs>
                          <w:tab w:val="left" w:pos="1843"/>
                        </w:tabs>
                      </w:pPr>
                      <w:r>
                        <w:t>Datum</w:t>
                      </w:r>
                      <w:r>
                        <w:tab/>
                      </w:r>
                      <w:sdt>
                        <w:sdtPr>
                          <w:tag w:val="klik en typ datum"/>
                          <w:id w:val="2121025355"/>
                          <w:date w:fullDate="2014-11-20T00:00:00Z">
                            <w:dateFormat w:val="d MMMM yyyy"/>
                            <w:lid w:val="nl-NL"/>
                            <w:storeMappedDataAs w:val="dateTime"/>
                            <w:calendar w:val="gregorian"/>
                          </w:date>
                        </w:sdtPr>
                        <w:sdtContent>
                          <w:r>
                            <w:t>20 november 2014</w:t>
                          </w:r>
                        </w:sdtContent>
                      </w:sdt>
                    </w:p>
                    <w:p w:rsidR="00341AFA" w:rsidRDefault="00341AFA" w:rsidP="006360F3">
                      <w:pPr>
                        <w:tabs>
                          <w:tab w:val="left" w:pos="1843"/>
                        </w:tabs>
                      </w:pPr>
                      <w:r>
                        <w:t>Versie</w:t>
                      </w:r>
                      <w:r>
                        <w:tab/>
                        <w:t>2</w:t>
                      </w:r>
                      <w:r w:rsidRPr="003945F3">
                        <w:rPr>
                          <w:vertAlign w:val="superscript"/>
                        </w:rPr>
                        <w:t>e</w:t>
                      </w:r>
                      <w:r>
                        <w:t xml:space="preserve"> concept</w:t>
                      </w:r>
                    </w:p>
                    <w:p w:rsidR="00341AFA" w:rsidRDefault="00341AFA" w:rsidP="00076EE1">
                      <w:pPr>
                        <w:pStyle w:val="colofon"/>
                      </w:pPr>
                    </w:p>
                  </w:sdtContent>
                </w:sdt>
              </w:txbxContent>
            </v:textbox>
            <w10:wrap anchorx="page" anchory="page"/>
            <w10:anchorlock/>
          </v:shape>
        </w:pict>
      </w:r>
    </w:p>
    <w:p w:rsidR="004F3A45" w:rsidRDefault="0024241F" w:rsidP="00462A14">
      <w:pPr>
        <w:pStyle w:val="koptitel"/>
      </w:pPr>
      <w:r>
        <w:lastRenderedPageBreak/>
        <w:t>I</w:t>
      </w:r>
      <w:r w:rsidR="00897055" w:rsidRPr="00F3704C">
        <w:t>nhoud</w:t>
      </w:r>
      <w:bookmarkEnd w:id="1"/>
    </w:p>
    <w:p w:rsidR="00462A14" w:rsidRDefault="00462A14" w:rsidP="00462A14">
      <w:pPr>
        <w:rPr>
          <w:lang w:eastAsia="en-US"/>
        </w:rPr>
      </w:pPr>
    </w:p>
    <w:p w:rsidR="00462A14" w:rsidRDefault="00462A14" w:rsidP="00A14B69">
      <w:pPr>
        <w:sectPr w:rsidR="00462A14" w:rsidSect="004C5D34">
          <w:headerReference w:type="even" r:id="rId9"/>
          <w:headerReference w:type="default" r:id="rId10"/>
          <w:footerReference w:type="even" r:id="rId11"/>
          <w:footerReference w:type="default" r:id="rId12"/>
          <w:headerReference w:type="first" r:id="rId13"/>
          <w:footerReference w:type="first" r:id="rId14"/>
          <w:pgSz w:w="11900" w:h="16840" w:code="9"/>
          <w:pgMar w:top="1985" w:right="1418" w:bottom="1077" w:left="1418" w:header="709" w:footer="709" w:gutter="0"/>
          <w:cols w:space="708"/>
        </w:sectPr>
      </w:pPr>
    </w:p>
    <w:p w:rsidR="005C7FA5" w:rsidRDefault="004E1665">
      <w:pPr>
        <w:pStyle w:val="Inhopg1"/>
        <w:rPr>
          <w:rFonts w:asciiTheme="minorHAnsi" w:eastAsiaTheme="minorEastAsia" w:hAnsiTheme="minorHAnsi" w:cstheme="minorBidi"/>
          <w:b w:val="0"/>
          <w:noProof/>
          <w:sz w:val="22"/>
          <w:szCs w:val="22"/>
        </w:rPr>
      </w:pPr>
      <w:r>
        <w:rPr>
          <w:b w:val="0"/>
        </w:rPr>
        <w:lastRenderedPageBreak/>
        <w:fldChar w:fldCharType="begin"/>
      </w:r>
      <w:r w:rsidR="008B7713">
        <w:rPr>
          <w:b w:val="0"/>
        </w:rPr>
        <w:instrText xml:space="preserve"> TOC \o "1-2" </w:instrText>
      </w:r>
      <w:r>
        <w:rPr>
          <w:b w:val="0"/>
        </w:rPr>
        <w:fldChar w:fldCharType="separate"/>
      </w:r>
      <w:r w:rsidR="005C7FA5">
        <w:rPr>
          <w:noProof/>
        </w:rPr>
        <w:t>1</w:t>
      </w:r>
      <w:r w:rsidR="005C7FA5">
        <w:rPr>
          <w:rFonts w:asciiTheme="minorHAnsi" w:eastAsiaTheme="minorEastAsia" w:hAnsiTheme="minorHAnsi" w:cstheme="minorBidi"/>
          <w:b w:val="0"/>
          <w:noProof/>
          <w:sz w:val="22"/>
          <w:szCs w:val="22"/>
        </w:rPr>
        <w:tab/>
      </w:r>
      <w:r w:rsidR="005C7FA5">
        <w:rPr>
          <w:noProof/>
        </w:rPr>
        <w:t>Inleiding</w:t>
      </w:r>
      <w:r w:rsidR="005C7FA5">
        <w:rPr>
          <w:noProof/>
        </w:rPr>
        <w:tab/>
      </w:r>
      <w:r w:rsidR="005C7FA5">
        <w:rPr>
          <w:noProof/>
        </w:rPr>
        <w:fldChar w:fldCharType="begin"/>
      </w:r>
      <w:r w:rsidR="005C7FA5">
        <w:rPr>
          <w:noProof/>
        </w:rPr>
        <w:instrText xml:space="preserve"> PAGEREF _Toc404339211 \h </w:instrText>
      </w:r>
      <w:r w:rsidR="005C7FA5">
        <w:rPr>
          <w:noProof/>
        </w:rPr>
      </w:r>
      <w:r w:rsidR="005C7FA5">
        <w:rPr>
          <w:noProof/>
        </w:rPr>
        <w:fldChar w:fldCharType="separate"/>
      </w:r>
      <w:r w:rsidR="00462A14">
        <w:rPr>
          <w:noProof/>
        </w:rPr>
        <w:t>4</w:t>
      </w:r>
      <w:r w:rsidR="005C7FA5">
        <w:rPr>
          <w:noProof/>
        </w:rPr>
        <w:fldChar w:fldCharType="end"/>
      </w:r>
    </w:p>
    <w:p w:rsidR="005C7FA5" w:rsidRDefault="005C7FA5">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Attribuut- en relatiesoorten van objecttypen</w:t>
      </w:r>
      <w:r>
        <w:rPr>
          <w:noProof/>
        </w:rPr>
        <w:tab/>
      </w:r>
      <w:r>
        <w:rPr>
          <w:noProof/>
        </w:rPr>
        <w:fldChar w:fldCharType="begin"/>
      </w:r>
      <w:r>
        <w:rPr>
          <w:noProof/>
        </w:rPr>
        <w:instrText xml:space="preserve"> PAGEREF _Toc404339212 \h </w:instrText>
      </w:r>
      <w:r>
        <w:rPr>
          <w:noProof/>
        </w:rPr>
      </w:r>
      <w:r>
        <w:rPr>
          <w:noProof/>
        </w:rPr>
        <w:fldChar w:fldCharType="separate"/>
      </w:r>
      <w:r w:rsidR="00462A14">
        <w:rPr>
          <w:noProof/>
        </w:rPr>
        <w:t>5</w:t>
      </w:r>
      <w:r>
        <w:rPr>
          <w:noProof/>
        </w:rPr>
        <w:fldChar w:fldCharType="end"/>
      </w:r>
    </w:p>
    <w:p w:rsidR="005C7FA5" w:rsidRDefault="005C7FA5">
      <w:pPr>
        <w:pStyle w:val="Inhopg2"/>
        <w:rPr>
          <w:noProof/>
        </w:rPr>
      </w:pPr>
      <w:r w:rsidRPr="00C309B9">
        <w:rPr>
          <w:rFonts w:cs="Arial"/>
          <w:noProof/>
        </w:rPr>
        <w:t>2.1</w:t>
      </w:r>
      <w:r>
        <w:rPr>
          <w:noProof/>
        </w:rPr>
        <w:tab/>
        <w:t>Objecttype BESLUIT</w:t>
      </w:r>
      <w:r>
        <w:rPr>
          <w:noProof/>
        </w:rPr>
        <w:tab/>
      </w:r>
      <w:r>
        <w:rPr>
          <w:noProof/>
        </w:rPr>
        <w:fldChar w:fldCharType="begin"/>
      </w:r>
      <w:r>
        <w:rPr>
          <w:noProof/>
        </w:rPr>
        <w:instrText xml:space="preserve"> PAGEREF _Toc404339213 \h </w:instrText>
      </w:r>
      <w:r>
        <w:rPr>
          <w:noProof/>
        </w:rPr>
      </w:r>
      <w:r>
        <w:rPr>
          <w:noProof/>
        </w:rPr>
        <w:fldChar w:fldCharType="separate"/>
      </w:r>
      <w:r w:rsidR="00462A14">
        <w:rPr>
          <w:noProof/>
        </w:rPr>
        <w:t>9</w:t>
      </w:r>
      <w:r>
        <w:rPr>
          <w:noProof/>
        </w:rPr>
        <w:fldChar w:fldCharType="end"/>
      </w:r>
    </w:p>
    <w:p w:rsidR="005C7FA5" w:rsidRDefault="005C7FA5">
      <w:pPr>
        <w:pStyle w:val="Inhopg2"/>
        <w:rPr>
          <w:noProof/>
        </w:rPr>
      </w:pPr>
      <w:r>
        <w:rPr>
          <w:noProof/>
        </w:rPr>
        <w:t>2.2</w:t>
      </w:r>
      <w:r>
        <w:rPr>
          <w:noProof/>
        </w:rPr>
        <w:tab/>
        <w:t>Objecttype BETROKKENE</w:t>
      </w:r>
      <w:r>
        <w:rPr>
          <w:noProof/>
        </w:rPr>
        <w:tab/>
      </w:r>
      <w:r>
        <w:rPr>
          <w:noProof/>
        </w:rPr>
        <w:fldChar w:fldCharType="begin"/>
      </w:r>
      <w:r>
        <w:rPr>
          <w:noProof/>
        </w:rPr>
        <w:instrText xml:space="preserve"> PAGEREF _Toc404339214 \h </w:instrText>
      </w:r>
      <w:r>
        <w:rPr>
          <w:noProof/>
        </w:rPr>
      </w:r>
      <w:r>
        <w:rPr>
          <w:noProof/>
        </w:rPr>
        <w:fldChar w:fldCharType="separate"/>
      </w:r>
      <w:r w:rsidR="00462A14">
        <w:rPr>
          <w:noProof/>
        </w:rPr>
        <w:t>16</w:t>
      </w:r>
      <w:r>
        <w:rPr>
          <w:noProof/>
        </w:rPr>
        <w:fldChar w:fldCharType="end"/>
      </w:r>
    </w:p>
    <w:p w:rsidR="005C7FA5" w:rsidRDefault="005C7FA5">
      <w:pPr>
        <w:pStyle w:val="Inhopg2"/>
        <w:rPr>
          <w:noProof/>
        </w:rPr>
      </w:pPr>
      <w:r>
        <w:rPr>
          <w:noProof/>
        </w:rPr>
        <w:t>2.3</w:t>
      </w:r>
      <w:r>
        <w:rPr>
          <w:noProof/>
        </w:rPr>
        <w:tab/>
        <w:t>Objecttype ENKELVOUDIG INFORMATIEOBJECT</w:t>
      </w:r>
      <w:r>
        <w:rPr>
          <w:noProof/>
        </w:rPr>
        <w:tab/>
      </w:r>
      <w:r>
        <w:rPr>
          <w:noProof/>
        </w:rPr>
        <w:fldChar w:fldCharType="begin"/>
      </w:r>
      <w:r>
        <w:rPr>
          <w:noProof/>
        </w:rPr>
        <w:instrText xml:space="preserve"> PAGEREF _Toc404339215 \h </w:instrText>
      </w:r>
      <w:r>
        <w:rPr>
          <w:noProof/>
        </w:rPr>
      </w:r>
      <w:r>
        <w:rPr>
          <w:noProof/>
        </w:rPr>
        <w:fldChar w:fldCharType="separate"/>
      </w:r>
      <w:r w:rsidR="00462A14">
        <w:rPr>
          <w:noProof/>
        </w:rPr>
        <w:t>22</w:t>
      </w:r>
      <w:r>
        <w:rPr>
          <w:noProof/>
        </w:rPr>
        <w:fldChar w:fldCharType="end"/>
      </w:r>
    </w:p>
    <w:p w:rsidR="005C7FA5" w:rsidRDefault="005C7FA5">
      <w:pPr>
        <w:pStyle w:val="Inhopg2"/>
        <w:rPr>
          <w:noProof/>
        </w:rPr>
      </w:pPr>
      <w:r>
        <w:rPr>
          <w:noProof/>
        </w:rPr>
        <w:t>2.4</w:t>
      </w:r>
      <w:r>
        <w:rPr>
          <w:noProof/>
        </w:rPr>
        <w:tab/>
        <w:t>Objecttype INFORMATIEOBJECT</w:t>
      </w:r>
      <w:r>
        <w:rPr>
          <w:noProof/>
        </w:rPr>
        <w:tab/>
      </w:r>
      <w:r>
        <w:rPr>
          <w:noProof/>
        </w:rPr>
        <w:fldChar w:fldCharType="begin"/>
      </w:r>
      <w:r>
        <w:rPr>
          <w:noProof/>
        </w:rPr>
        <w:instrText xml:space="preserve"> PAGEREF _Toc404339216 \h </w:instrText>
      </w:r>
      <w:r>
        <w:rPr>
          <w:noProof/>
        </w:rPr>
      </w:r>
      <w:r>
        <w:rPr>
          <w:noProof/>
        </w:rPr>
        <w:fldChar w:fldCharType="separate"/>
      </w:r>
      <w:r w:rsidR="00462A14">
        <w:rPr>
          <w:noProof/>
        </w:rPr>
        <w:t>29</w:t>
      </w:r>
      <w:r>
        <w:rPr>
          <w:noProof/>
        </w:rPr>
        <w:fldChar w:fldCharType="end"/>
      </w:r>
    </w:p>
    <w:p w:rsidR="005C7FA5" w:rsidRDefault="005C7FA5">
      <w:pPr>
        <w:pStyle w:val="Inhopg2"/>
        <w:rPr>
          <w:noProof/>
        </w:rPr>
      </w:pPr>
      <w:r>
        <w:rPr>
          <w:noProof/>
        </w:rPr>
        <w:t>2.5</w:t>
      </w:r>
      <w:r>
        <w:rPr>
          <w:noProof/>
        </w:rPr>
        <w:tab/>
        <w:t>Objecttype KLANTCONTACT</w:t>
      </w:r>
      <w:r>
        <w:rPr>
          <w:noProof/>
        </w:rPr>
        <w:tab/>
      </w:r>
      <w:r>
        <w:rPr>
          <w:noProof/>
        </w:rPr>
        <w:fldChar w:fldCharType="begin"/>
      </w:r>
      <w:r>
        <w:rPr>
          <w:noProof/>
        </w:rPr>
        <w:instrText xml:space="preserve"> PAGEREF _Toc404339217 \h </w:instrText>
      </w:r>
      <w:r>
        <w:rPr>
          <w:noProof/>
        </w:rPr>
      </w:r>
      <w:r>
        <w:rPr>
          <w:noProof/>
        </w:rPr>
        <w:fldChar w:fldCharType="separate"/>
      </w:r>
      <w:r w:rsidR="00462A14">
        <w:rPr>
          <w:noProof/>
        </w:rPr>
        <w:t>44</w:t>
      </w:r>
      <w:r>
        <w:rPr>
          <w:noProof/>
        </w:rPr>
        <w:fldChar w:fldCharType="end"/>
      </w:r>
    </w:p>
    <w:p w:rsidR="005C7FA5" w:rsidRDefault="005C7FA5">
      <w:pPr>
        <w:pStyle w:val="Inhopg2"/>
        <w:rPr>
          <w:noProof/>
        </w:rPr>
      </w:pPr>
      <w:r>
        <w:rPr>
          <w:noProof/>
        </w:rPr>
        <w:t>2.6</w:t>
      </w:r>
      <w:r>
        <w:rPr>
          <w:noProof/>
        </w:rPr>
        <w:tab/>
        <w:t>Objecttype MEDEWERKER</w:t>
      </w:r>
      <w:r>
        <w:rPr>
          <w:noProof/>
        </w:rPr>
        <w:tab/>
      </w:r>
      <w:r>
        <w:rPr>
          <w:noProof/>
        </w:rPr>
        <w:fldChar w:fldCharType="begin"/>
      </w:r>
      <w:r>
        <w:rPr>
          <w:noProof/>
        </w:rPr>
        <w:instrText xml:space="preserve"> PAGEREF _Toc404339218 \h </w:instrText>
      </w:r>
      <w:r>
        <w:rPr>
          <w:noProof/>
        </w:rPr>
      </w:r>
      <w:r>
        <w:rPr>
          <w:noProof/>
        </w:rPr>
        <w:fldChar w:fldCharType="separate"/>
      </w:r>
      <w:r w:rsidR="00462A14">
        <w:rPr>
          <w:noProof/>
        </w:rPr>
        <w:t>49</w:t>
      </w:r>
      <w:r>
        <w:rPr>
          <w:noProof/>
        </w:rPr>
        <w:fldChar w:fldCharType="end"/>
      </w:r>
    </w:p>
    <w:p w:rsidR="005C7FA5" w:rsidRDefault="005C7FA5">
      <w:pPr>
        <w:pStyle w:val="Inhopg2"/>
        <w:rPr>
          <w:noProof/>
        </w:rPr>
      </w:pPr>
      <w:r>
        <w:rPr>
          <w:noProof/>
        </w:rPr>
        <w:t>2.7</w:t>
      </w:r>
      <w:r>
        <w:rPr>
          <w:noProof/>
        </w:rPr>
        <w:tab/>
        <w:t>Objecttype OBJECT</w:t>
      </w:r>
      <w:r>
        <w:rPr>
          <w:noProof/>
        </w:rPr>
        <w:tab/>
      </w:r>
      <w:r>
        <w:rPr>
          <w:noProof/>
        </w:rPr>
        <w:fldChar w:fldCharType="begin"/>
      </w:r>
      <w:r>
        <w:rPr>
          <w:noProof/>
        </w:rPr>
        <w:instrText xml:space="preserve"> PAGEREF _Toc404339219 \h </w:instrText>
      </w:r>
      <w:r>
        <w:rPr>
          <w:noProof/>
        </w:rPr>
      </w:r>
      <w:r>
        <w:rPr>
          <w:noProof/>
        </w:rPr>
        <w:fldChar w:fldCharType="separate"/>
      </w:r>
      <w:r w:rsidR="00462A14">
        <w:rPr>
          <w:noProof/>
        </w:rPr>
        <w:t>56</w:t>
      </w:r>
      <w:r>
        <w:rPr>
          <w:noProof/>
        </w:rPr>
        <w:fldChar w:fldCharType="end"/>
      </w:r>
    </w:p>
    <w:p w:rsidR="005C7FA5" w:rsidRDefault="005C7FA5">
      <w:pPr>
        <w:pStyle w:val="Inhopg2"/>
        <w:rPr>
          <w:noProof/>
        </w:rPr>
      </w:pPr>
      <w:r>
        <w:rPr>
          <w:noProof/>
        </w:rPr>
        <w:t>2.8</w:t>
      </w:r>
      <w:r>
        <w:rPr>
          <w:noProof/>
        </w:rPr>
        <w:tab/>
        <w:t>Objecttype ORGANISATORISCHE EENHEID</w:t>
      </w:r>
      <w:r>
        <w:rPr>
          <w:noProof/>
        </w:rPr>
        <w:tab/>
      </w:r>
      <w:r>
        <w:rPr>
          <w:noProof/>
        </w:rPr>
        <w:fldChar w:fldCharType="begin"/>
      </w:r>
      <w:r>
        <w:rPr>
          <w:noProof/>
        </w:rPr>
        <w:instrText xml:space="preserve"> PAGEREF _Toc404339220 \h </w:instrText>
      </w:r>
      <w:r>
        <w:rPr>
          <w:noProof/>
        </w:rPr>
      </w:r>
      <w:r>
        <w:rPr>
          <w:noProof/>
        </w:rPr>
        <w:fldChar w:fldCharType="separate"/>
      </w:r>
      <w:r w:rsidR="00462A14">
        <w:rPr>
          <w:noProof/>
        </w:rPr>
        <w:t>113</w:t>
      </w:r>
      <w:r>
        <w:rPr>
          <w:noProof/>
        </w:rPr>
        <w:fldChar w:fldCharType="end"/>
      </w:r>
    </w:p>
    <w:p w:rsidR="005C7FA5" w:rsidRDefault="005C7FA5">
      <w:pPr>
        <w:pStyle w:val="Inhopg2"/>
        <w:rPr>
          <w:noProof/>
        </w:rPr>
      </w:pPr>
      <w:r>
        <w:rPr>
          <w:noProof/>
        </w:rPr>
        <w:t>2.9</w:t>
      </w:r>
      <w:r>
        <w:rPr>
          <w:noProof/>
        </w:rPr>
        <w:tab/>
        <w:t>Objecttype SAMENGESTELD INFORMATIEOBJECT</w:t>
      </w:r>
      <w:r>
        <w:rPr>
          <w:noProof/>
        </w:rPr>
        <w:tab/>
      </w:r>
      <w:r>
        <w:rPr>
          <w:noProof/>
        </w:rPr>
        <w:fldChar w:fldCharType="begin"/>
      </w:r>
      <w:r>
        <w:rPr>
          <w:noProof/>
        </w:rPr>
        <w:instrText xml:space="preserve"> PAGEREF _Toc404339221 \h </w:instrText>
      </w:r>
      <w:r>
        <w:rPr>
          <w:noProof/>
        </w:rPr>
      </w:r>
      <w:r>
        <w:rPr>
          <w:noProof/>
        </w:rPr>
        <w:fldChar w:fldCharType="separate"/>
      </w:r>
      <w:r w:rsidR="00462A14">
        <w:rPr>
          <w:noProof/>
        </w:rPr>
        <w:t>120</w:t>
      </w:r>
      <w:r>
        <w:rPr>
          <w:noProof/>
        </w:rPr>
        <w:fldChar w:fldCharType="end"/>
      </w:r>
    </w:p>
    <w:p w:rsidR="005C7FA5" w:rsidRDefault="005C7FA5">
      <w:pPr>
        <w:pStyle w:val="Inhopg2"/>
        <w:rPr>
          <w:noProof/>
        </w:rPr>
      </w:pPr>
      <w:r>
        <w:rPr>
          <w:noProof/>
        </w:rPr>
        <w:t>2.10</w:t>
      </w:r>
      <w:r>
        <w:rPr>
          <w:noProof/>
        </w:rPr>
        <w:tab/>
        <w:t>Objecttype STATUS</w:t>
      </w:r>
      <w:r>
        <w:rPr>
          <w:noProof/>
        </w:rPr>
        <w:tab/>
      </w:r>
      <w:r>
        <w:rPr>
          <w:noProof/>
        </w:rPr>
        <w:fldChar w:fldCharType="begin"/>
      </w:r>
      <w:r>
        <w:rPr>
          <w:noProof/>
        </w:rPr>
        <w:instrText xml:space="preserve"> PAGEREF _Toc404339222 \h </w:instrText>
      </w:r>
      <w:r>
        <w:rPr>
          <w:noProof/>
        </w:rPr>
      </w:r>
      <w:r>
        <w:rPr>
          <w:noProof/>
        </w:rPr>
        <w:fldChar w:fldCharType="separate"/>
      </w:r>
      <w:r w:rsidR="00462A14">
        <w:rPr>
          <w:noProof/>
        </w:rPr>
        <w:t>121</w:t>
      </w:r>
      <w:r>
        <w:rPr>
          <w:noProof/>
        </w:rPr>
        <w:fldChar w:fldCharType="end"/>
      </w:r>
    </w:p>
    <w:p w:rsidR="005C7FA5" w:rsidRDefault="005C7FA5">
      <w:pPr>
        <w:pStyle w:val="Inhopg2"/>
        <w:rPr>
          <w:noProof/>
        </w:rPr>
      </w:pPr>
      <w:r>
        <w:rPr>
          <w:noProof/>
        </w:rPr>
        <w:t>2.11</w:t>
      </w:r>
      <w:r>
        <w:rPr>
          <w:noProof/>
        </w:rPr>
        <w:tab/>
        <w:t>Objecttype VESTIGING VAN ZAAKBEHANDELENDE ORGANISATIE</w:t>
      </w:r>
      <w:r>
        <w:rPr>
          <w:noProof/>
        </w:rPr>
        <w:tab/>
      </w:r>
      <w:r>
        <w:rPr>
          <w:noProof/>
        </w:rPr>
        <w:fldChar w:fldCharType="begin"/>
      </w:r>
      <w:r>
        <w:rPr>
          <w:noProof/>
        </w:rPr>
        <w:instrText xml:space="preserve"> PAGEREF _Toc404339223 \h </w:instrText>
      </w:r>
      <w:r>
        <w:rPr>
          <w:noProof/>
        </w:rPr>
      </w:r>
      <w:r>
        <w:rPr>
          <w:noProof/>
        </w:rPr>
        <w:fldChar w:fldCharType="separate"/>
      </w:r>
      <w:r w:rsidR="00462A14">
        <w:rPr>
          <w:noProof/>
        </w:rPr>
        <w:t>123</w:t>
      </w:r>
      <w:r>
        <w:rPr>
          <w:noProof/>
        </w:rPr>
        <w:fldChar w:fldCharType="end"/>
      </w:r>
    </w:p>
    <w:p w:rsidR="005C7FA5" w:rsidRDefault="005C7FA5">
      <w:pPr>
        <w:pStyle w:val="Inhopg2"/>
        <w:rPr>
          <w:noProof/>
        </w:rPr>
      </w:pPr>
      <w:r>
        <w:rPr>
          <w:noProof/>
        </w:rPr>
        <w:t>2.12</w:t>
      </w:r>
      <w:r>
        <w:rPr>
          <w:noProof/>
        </w:rPr>
        <w:tab/>
        <w:t>Objecttype ZAAK</w:t>
      </w:r>
      <w:r>
        <w:rPr>
          <w:noProof/>
        </w:rPr>
        <w:tab/>
      </w:r>
      <w:r>
        <w:rPr>
          <w:noProof/>
        </w:rPr>
        <w:fldChar w:fldCharType="begin"/>
      </w:r>
      <w:r>
        <w:rPr>
          <w:noProof/>
        </w:rPr>
        <w:instrText xml:space="preserve"> PAGEREF _Toc404339224 \h </w:instrText>
      </w:r>
      <w:r>
        <w:rPr>
          <w:noProof/>
        </w:rPr>
      </w:r>
      <w:r>
        <w:rPr>
          <w:noProof/>
        </w:rPr>
        <w:fldChar w:fldCharType="separate"/>
      </w:r>
      <w:r w:rsidR="00462A14">
        <w:rPr>
          <w:noProof/>
        </w:rPr>
        <w:t>124</w:t>
      </w:r>
      <w:r>
        <w:rPr>
          <w:noProof/>
        </w:rPr>
        <w:fldChar w:fldCharType="end"/>
      </w:r>
    </w:p>
    <w:p w:rsidR="005C7FA5" w:rsidRDefault="005C7FA5">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Attribuut- en relatiesoorten van relatieklassen</w:t>
      </w:r>
      <w:r>
        <w:rPr>
          <w:noProof/>
        </w:rPr>
        <w:tab/>
      </w:r>
      <w:r>
        <w:rPr>
          <w:noProof/>
        </w:rPr>
        <w:fldChar w:fldCharType="begin"/>
      </w:r>
      <w:r>
        <w:rPr>
          <w:noProof/>
        </w:rPr>
        <w:instrText xml:space="preserve"> PAGEREF _Toc404339225 \h </w:instrText>
      </w:r>
      <w:r>
        <w:rPr>
          <w:noProof/>
        </w:rPr>
      </w:r>
      <w:r>
        <w:rPr>
          <w:noProof/>
        </w:rPr>
        <w:fldChar w:fldCharType="separate"/>
      </w:r>
      <w:r w:rsidR="00462A14">
        <w:rPr>
          <w:noProof/>
        </w:rPr>
        <w:t>152</w:t>
      </w:r>
      <w:r>
        <w:rPr>
          <w:noProof/>
        </w:rPr>
        <w:fldChar w:fldCharType="end"/>
      </w:r>
    </w:p>
    <w:p w:rsidR="005C7FA5" w:rsidRDefault="005C7FA5">
      <w:pPr>
        <w:pStyle w:val="Inhopg2"/>
        <w:rPr>
          <w:noProof/>
        </w:rPr>
      </w:pPr>
      <w:r>
        <w:rPr>
          <w:noProof/>
        </w:rPr>
        <w:t>3.1</w:t>
      </w:r>
      <w:r>
        <w:rPr>
          <w:noProof/>
        </w:rPr>
        <w:tab/>
        <w:t>Relatieklasse KLANT-CONTACTPERSOON</w:t>
      </w:r>
      <w:r>
        <w:rPr>
          <w:noProof/>
        </w:rPr>
        <w:tab/>
      </w:r>
      <w:r>
        <w:rPr>
          <w:noProof/>
        </w:rPr>
        <w:fldChar w:fldCharType="begin"/>
      </w:r>
      <w:r>
        <w:rPr>
          <w:noProof/>
        </w:rPr>
        <w:instrText xml:space="preserve"> PAGEREF _Toc404339226 \h </w:instrText>
      </w:r>
      <w:r>
        <w:rPr>
          <w:noProof/>
        </w:rPr>
      </w:r>
      <w:r>
        <w:rPr>
          <w:noProof/>
        </w:rPr>
        <w:fldChar w:fldCharType="separate"/>
      </w:r>
      <w:r w:rsidR="00462A14">
        <w:rPr>
          <w:noProof/>
        </w:rPr>
        <w:t>153</w:t>
      </w:r>
      <w:r>
        <w:rPr>
          <w:noProof/>
        </w:rPr>
        <w:fldChar w:fldCharType="end"/>
      </w:r>
    </w:p>
    <w:p w:rsidR="005C7FA5" w:rsidRDefault="005C7FA5">
      <w:pPr>
        <w:pStyle w:val="Inhopg2"/>
        <w:rPr>
          <w:noProof/>
        </w:rPr>
      </w:pPr>
      <w:r>
        <w:rPr>
          <w:noProof/>
        </w:rPr>
        <w:t>3.2</w:t>
      </w:r>
      <w:r>
        <w:rPr>
          <w:noProof/>
        </w:rPr>
        <w:tab/>
        <w:t>Relatieklasse ROL</w:t>
      </w:r>
      <w:r>
        <w:rPr>
          <w:noProof/>
        </w:rPr>
        <w:tab/>
      </w:r>
      <w:r>
        <w:rPr>
          <w:noProof/>
        </w:rPr>
        <w:fldChar w:fldCharType="begin"/>
      </w:r>
      <w:r>
        <w:rPr>
          <w:noProof/>
        </w:rPr>
        <w:instrText xml:space="preserve"> PAGEREF _Toc404339227 \h </w:instrText>
      </w:r>
      <w:r>
        <w:rPr>
          <w:noProof/>
        </w:rPr>
      </w:r>
      <w:r>
        <w:rPr>
          <w:noProof/>
        </w:rPr>
        <w:fldChar w:fldCharType="separate"/>
      </w:r>
      <w:r w:rsidR="00462A14">
        <w:rPr>
          <w:noProof/>
        </w:rPr>
        <w:t>156</w:t>
      </w:r>
      <w:r>
        <w:rPr>
          <w:noProof/>
        </w:rPr>
        <w:fldChar w:fldCharType="end"/>
      </w:r>
    </w:p>
    <w:p w:rsidR="005C7FA5" w:rsidRDefault="005C7FA5">
      <w:pPr>
        <w:pStyle w:val="Inhopg2"/>
        <w:rPr>
          <w:noProof/>
        </w:rPr>
      </w:pPr>
      <w:r>
        <w:rPr>
          <w:noProof/>
        </w:rPr>
        <w:t>3.3</w:t>
      </w:r>
      <w:r>
        <w:rPr>
          <w:noProof/>
        </w:rPr>
        <w:tab/>
        <w:t>Relatieklasse VERZENDING</w:t>
      </w:r>
      <w:r>
        <w:rPr>
          <w:noProof/>
        </w:rPr>
        <w:tab/>
      </w:r>
      <w:r>
        <w:rPr>
          <w:noProof/>
        </w:rPr>
        <w:fldChar w:fldCharType="begin"/>
      </w:r>
      <w:r>
        <w:rPr>
          <w:noProof/>
        </w:rPr>
        <w:instrText xml:space="preserve"> PAGEREF _Toc404339228 \h </w:instrText>
      </w:r>
      <w:r>
        <w:rPr>
          <w:noProof/>
        </w:rPr>
      </w:r>
      <w:r>
        <w:rPr>
          <w:noProof/>
        </w:rPr>
        <w:fldChar w:fldCharType="separate"/>
      </w:r>
      <w:r w:rsidR="00462A14">
        <w:rPr>
          <w:noProof/>
        </w:rPr>
        <w:t>172</w:t>
      </w:r>
      <w:r>
        <w:rPr>
          <w:noProof/>
        </w:rPr>
        <w:fldChar w:fldCharType="end"/>
      </w:r>
    </w:p>
    <w:p w:rsidR="005C7FA5" w:rsidRDefault="005C7FA5">
      <w:pPr>
        <w:pStyle w:val="Inhopg2"/>
        <w:rPr>
          <w:noProof/>
        </w:rPr>
      </w:pPr>
      <w:r>
        <w:rPr>
          <w:noProof/>
        </w:rPr>
        <w:t>3.4</w:t>
      </w:r>
      <w:r>
        <w:rPr>
          <w:noProof/>
        </w:rPr>
        <w:tab/>
        <w:t>Relatieklasse ZAAK-INFORMATIEOBJECT</w:t>
      </w:r>
      <w:r>
        <w:rPr>
          <w:noProof/>
        </w:rPr>
        <w:tab/>
      </w:r>
      <w:r>
        <w:rPr>
          <w:noProof/>
        </w:rPr>
        <w:fldChar w:fldCharType="begin"/>
      </w:r>
      <w:r>
        <w:rPr>
          <w:noProof/>
        </w:rPr>
        <w:instrText xml:space="preserve"> PAGEREF _Toc404339229 \h </w:instrText>
      </w:r>
      <w:r>
        <w:rPr>
          <w:noProof/>
        </w:rPr>
      </w:r>
      <w:r>
        <w:rPr>
          <w:noProof/>
        </w:rPr>
        <w:fldChar w:fldCharType="separate"/>
      </w:r>
      <w:r w:rsidR="00462A14">
        <w:rPr>
          <w:noProof/>
        </w:rPr>
        <w:t>183</w:t>
      </w:r>
      <w:r>
        <w:rPr>
          <w:noProof/>
        </w:rPr>
        <w:fldChar w:fldCharType="end"/>
      </w:r>
    </w:p>
    <w:p w:rsidR="005C7FA5" w:rsidRDefault="005C7FA5">
      <w:pPr>
        <w:pStyle w:val="Inhopg2"/>
        <w:rPr>
          <w:noProof/>
        </w:rPr>
      </w:pPr>
      <w:r>
        <w:rPr>
          <w:noProof/>
        </w:rPr>
        <w:t>3.5</w:t>
      </w:r>
      <w:r>
        <w:rPr>
          <w:noProof/>
        </w:rPr>
        <w:tab/>
        <w:t>Relatieklasse ZAAKOBJECT</w:t>
      </w:r>
      <w:r>
        <w:rPr>
          <w:noProof/>
        </w:rPr>
        <w:tab/>
      </w:r>
      <w:r>
        <w:rPr>
          <w:noProof/>
        </w:rPr>
        <w:fldChar w:fldCharType="begin"/>
      </w:r>
      <w:r>
        <w:rPr>
          <w:noProof/>
        </w:rPr>
        <w:instrText xml:space="preserve"> PAGEREF _Toc404339230 \h </w:instrText>
      </w:r>
      <w:r>
        <w:rPr>
          <w:noProof/>
        </w:rPr>
      </w:r>
      <w:r>
        <w:rPr>
          <w:noProof/>
        </w:rPr>
        <w:fldChar w:fldCharType="separate"/>
      </w:r>
      <w:r w:rsidR="00462A14">
        <w:rPr>
          <w:noProof/>
        </w:rPr>
        <w:t>186</w:t>
      </w:r>
      <w:r>
        <w:rPr>
          <w:noProof/>
        </w:rPr>
        <w:fldChar w:fldCharType="end"/>
      </w:r>
    </w:p>
    <w:p w:rsidR="005C7FA5" w:rsidRDefault="005C7FA5">
      <w:pPr>
        <w:pStyle w:val="Inhopg2"/>
        <w:rPr>
          <w:noProof/>
        </w:rPr>
      </w:pPr>
      <w:r>
        <w:rPr>
          <w:noProof/>
        </w:rPr>
        <w:t>3.6</w:t>
      </w:r>
      <w:r>
        <w:rPr>
          <w:noProof/>
        </w:rPr>
        <w:tab/>
        <w:t>Relatieklasse ZAKENRELATIE</w:t>
      </w:r>
      <w:r>
        <w:rPr>
          <w:noProof/>
        </w:rPr>
        <w:tab/>
      </w:r>
      <w:r>
        <w:rPr>
          <w:noProof/>
        </w:rPr>
        <w:fldChar w:fldCharType="begin"/>
      </w:r>
      <w:r>
        <w:rPr>
          <w:noProof/>
        </w:rPr>
        <w:instrText xml:space="preserve"> PAGEREF _Toc404339231 \h </w:instrText>
      </w:r>
      <w:r>
        <w:rPr>
          <w:noProof/>
        </w:rPr>
      </w:r>
      <w:r>
        <w:rPr>
          <w:noProof/>
        </w:rPr>
        <w:fldChar w:fldCharType="separate"/>
      </w:r>
      <w:r w:rsidR="00462A14">
        <w:rPr>
          <w:noProof/>
        </w:rPr>
        <w:t>187</w:t>
      </w:r>
      <w:r>
        <w:rPr>
          <w:noProof/>
        </w:rPr>
        <w:fldChar w:fldCharType="end"/>
      </w:r>
    </w:p>
    <w:p w:rsidR="008B7713" w:rsidRDefault="004E1665" w:rsidP="008B7713">
      <w:pPr>
        <w:pStyle w:val="Inhopg1"/>
        <w:rPr>
          <w:rFonts w:asciiTheme="minorHAnsi" w:eastAsiaTheme="minorEastAsia" w:hAnsiTheme="minorHAnsi" w:cstheme="minorBidi"/>
          <w:sz w:val="22"/>
          <w:szCs w:val="22"/>
        </w:rPr>
      </w:pPr>
      <w:r>
        <w:rPr>
          <w:b w:val="0"/>
        </w:rPr>
        <w:fldChar w:fldCharType="end"/>
      </w:r>
      <w:r w:rsidRPr="004E1665">
        <w:fldChar w:fldCharType="begin"/>
      </w:r>
      <w:r w:rsidR="008B7713">
        <w:instrText xml:space="preserve"> TOC \t "K-Kop hoofdstuk;1;K- kop paragraaf;2" </w:instrText>
      </w:r>
      <w:r w:rsidRPr="004E1665">
        <w:fldChar w:fldCharType="separate"/>
      </w:r>
    </w:p>
    <w:p w:rsidR="008B7713" w:rsidRPr="006C0403" w:rsidRDefault="004E1665" w:rsidP="008B7713">
      <w:pPr>
        <w:rPr>
          <w:rFonts w:eastAsiaTheme="minorEastAsia"/>
        </w:rPr>
      </w:pPr>
      <w:r>
        <w:fldChar w:fldCharType="end"/>
      </w:r>
      <w:r w:rsidR="008B7713">
        <w:t xml:space="preserve"> </w:t>
      </w:r>
    </w:p>
    <w:p w:rsidR="005D015D" w:rsidRPr="002E480C" w:rsidRDefault="001A611A" w:rsidP="00520125">
      <w:pPr>
        <w:pStyle w:val="Kop1"/>
      </w:pPr>
      <w:bookmarkStart w:id="2" w:name="_Toc184810009"/>
      <w:bookmarkStart w:id="3" w:name="_Toc404339211"/>
      <w:r>
        <w:lastRenderedPageBreak/>
        <w:t>Inleiding</w:t>
      </w:r>
      <w:bookmarkEnd w:id="3"/>
    </w:p>
    <w:bookmarkEnd w:id="2"/>
    <w:p w:rsidR="005C7FA5" w:rsidRDefault="005C7FA5" w:rsidP="005C7FA5">
      <w:pPr>
        <w:rPr>
          <w:ins w:id="4" w:author="Arjan" w:date="2014-11-21T13:17:00Z"/>
        </w:rPr>
      </w:pPr>
      <w:ins w:id="5" w:author="Arjan" w:date="2014-11-21T13:17:00Z">
        <w:r>
          <w:t xml:space="preserve">Dit is deel twee van de twee delen waarin we het RGBZ specificeren. In het – separate – deel I lichten we het informatiemodel toe en specificeren we de objecttypen en relatieklassen. In dit deel II </w:t>
        </w:r>
        <w:r w:rsidRPr="00A773BC">
          <w:t>bied</w:t>
        </w:r>
        <w:r>
          <w:t>en we</w:t>
        </w:r>
        <w:r w:rsidRPr="00A773BC">
          <w:t xml:space="preserve"> per attribuut- en relatiesoort de specificaties daarvan.</w:t>
        </w:r>
        <w:r>
          <w:t xml:space="preserve"> </w:t>
        </w:r>
      </w:ins>
    </w:p>
    <w:p w:rsidR="005C7FA5" w:rsidRPr="00A773BC" w:rsidRDefault="005C7FA5" w:rsidP="005C7FA5">
      <w:pPr>
        <w:rPr>
          <w:ins w:id="6" w:author="Arjan" w:date="2014-11-21T13:17:00Z"/>
        </w:rPr>
      </w:pPr>
      <w:ins w:id="7" w:author="Arjan" w:date="2014-11-21T13:17:00Z">
        <w:r>
          <w:t>Zie voor een toelichting deel I.</w:t>
        </w:r>
      </w:ins>
    </w:p>
    <w:p w:rsidR="00B36E25" w:rsidRDefault="00B36E25" w:rsidP="004F75A6"/>
    <w:p w:rsidR="00341AFA" w:rsidRDefault="00341AFA" w:rsidP="00341AFA">
      <w:pPr>
        <w:pStyle w:val="Kop1"/>
      </w:pPr>
      <w:bookmarkStart w:id="8" w:name="_Toc397591515"/>
      <w:bookmarkStart w:id="9" w:name="_Toc404331952"/>
      <w:bookmarkStart w:id="10" w:name="_Toc404339212"/>
      <w:r w:rsidRPr="00DA6D5A">
        <w:lastRenderedPageBreak/>
        <w:t>Attribuut- en relatiesoorten</w:t>
      </w:r>
      <w:bookmarkEnd w:id="8"/>
      <w:bookmarkEnd w:id="9"/>
      <w:r>
        <w:t xml:space="preserve"> van objecttypen</w:t>
      </w:r>
      <w:bookmarkEnd w:id="10"/>
    </w:p>
    <w:p w:rsidR="00341AFA" w:rsidRDefault="00341AFA" w:rsidP="00341AFA">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noProof/>
        </w:rPr>
        <w:t xml:space="preserve"> </w:t>
      </w:r>
      <w:r>
        <w:rPr>
          <w:rFonts w:eastAsia="Batang"/>
        </w:rPr>
        <w:t xml:space="preserve"> en relatieklasse </w:t>
      </w:r>
      <w:r>
        <w:rPr>
          <w:rFonts w:eastAsia="Batang"/>
          <w:noProof/>
        </w:rPr>
        <w:t>naar de volgende aspecten</w:t>
      </w:r>
      <w:r w:rsidRPr="005B0BF0">
        <w:rPr>
          <w:rFonts w:eastAsia="Batang"/>
          <w:noProof/>
        </w:rPr>
        <w:t>.</w:t>
      </w:r>
    </w:p>
    <w:p w:rsidR="00341AFA" w:rsidRDefault="00341AFA" w:rsidP="00341AFA">
      <w:pPr>
        <w:rPr>
          <w:lang w:eastAsia="en-US"/>
        </w:rPr>
      </w:pPr>
    </w:p>
    <w:p w:rsidR="00341AFA" w:rsidRDefault="00341AFA" w:rsidP="00341AFA">
      <w:pPr>
        <w:rPr>
          <w:b/>
          <w:lang w:eastAsia="en-US"/>
        </w:rPr>
      </w:pPr>
      <w:r w:rsidRPr="00DA6D5A">
        <w:rPr>
          <w:b/>
          <w:lang w:eastAsia="en-US"/>
        </w:rPr>
        <w:t xml:space="preserve">Specificatie attribuutsoort    </w:t>
      </w:r>
    </w:p>
    <w:p w:rsidR="00341AFA" w:rsidRDefault="00341AFA" w:rsidP="00341AFA">
      <w:pPr>
        <w:rPr>
          <w:b/>
          <w:lang w:eastAsia="en-US"/>
        </w:rPr>
      </w:pPr>
    </w:p>
    <w:tbl>
      <w:tblPr>
        <w:tblW w:w="9468" w:type="dxa"/>
        <w:tblLayout w:type="fixed"/>
        <w:tblCellMar>
          <w:top w:w="113" w:type="dxa"/>
        </w:tblCellMar>
        <w:tblLook w:val="0000"/>
      </w:tblPr>
      <w:tblGrid>
        <w:gridCol w:w="2808"/>
        <w:gridCol w:w="6660"/>
      </w:tblGrid>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Naam </w:t>
            </w:r>
          </w:p>
        </w:tc>
        <w:tc>
          <w:tcPr>
            <w:tcW w:w="6660" w:type="dxa"/>
            <w:shd w:val="clear" w:color="auto" w:fill="auto"/>
          </w:tcPr>
          <w:p w:rsidR="00341AFA" w:rsidRPr="005B0BF0" w:rsidRDefault="00341AFA" w:rsidP="00341AFA">
            <w:pPr>
              <w:rPr>
                <w:noProof/>
              </w:rPr>
            </w:pPr>
            <w:r w:rsidRPr="005B0BF0">
              <w:rPr>
                <w:noProof/>
              </w:rPr>
              <w:t>De naam van de attribuutsoort.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Herkomst </w:t>
            </w:r>
          </w:p>
        </w:tc>
        <w:tc>
          <w:tcPr>
            <w:tcW w:w="6660" w:type="dxa"/>
            <w:shd w:val="clear" w:color="auto" w:fill="auto"/>
          </w:tcPr>
          <w:p w:rsidR="00341AFA" w:rsidRPr="005B0BF0" w:rsidRDefault="00341AFA" w:rsidP="00341AFA">
            <w:pPr>
              <w:rPr>
                <w:noProof/>
              </w:rPr>
            </w:pPr>
            <w:r w:rsidRPr="005B0BF0">
              <w:rPr>
                <w:noProof/>
              </w:rPr>
              <w:t xml:space="preserve">De basisregistratie </w:t>
            </w:r>
            <w:r>
              <w:rPr>
                <w:noProof/>
              </w:rPr>
              <w:t xml:space="preserve">of het informatiemodel waaraan de attribuutsoort ontleend is </w:t>
            </w:r>
            <w:r>
              <w:rPr>
                <w:rFonts w:eastAsia="Batang"/>
                <w:noProof/>
              </w:rPr>
              <w:t>dan wel ‘KING’ indien het een door KING Gemeenten toegevoegd attribuutsoort betreft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Code </w:t>
            </w:r>
          </w:p>
        </w:tc>
        <w:tc>
          <w:tcPr>
            <w:tcW w:w="6660" w:type="dxa"/>
            <w:shd w:val="clear" w:color="auto" w:fill="auto"/>
          </w:tcPr>
          <w:p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attribuutsoort toegekende uniek code. Voor door KING toegevoegde attribuutsoorten is vooralsnog afgezien van het specificeren van deze code.</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XML-tag </w:t>
            </w:r>
          </w:p>
        </w:tc>
        <w:tc>
          <w:tcPr>
            <w:tcW w:w="6660" w:type="dxa"/>
            <w:shd w:val="clear" w:color="auto" w:fill="auto"/>
          </w:tcPr>
          <w:p w:rsidR="00341AFA" w:rsidRPr="005B0BF0" w:rsidRDefault="00341AFA" w:rsidP="00341AFA">
            <w:pPr>
              <w:rPr>
                <w:noProof/>
              </w:rPr>
            </w:pPr>
            <w:r w:rsidRPr="005B0BF0">
              <w:rPr>
                <w:noProof/>
              </w:rPr>
              <w:t xml:space="preserve">De naam van de attribuutsoort in </w:t>
            </w:r>
            <w:r>
              <w:rPr>
                <w:noProof/>
              </w:rPr>
              <w:t>bericht</w:t>
            </w:r>
            <w:r w:rsidRPr="005B0BF0">
              <w:rPr>
                <w:noProof/>
              </w:rPr>
              <w:t xml:space="preserve">structureer </w:t>
            </w:r>
            <w:r>
              <w:rPr>
                <w:noProof/>
              </w:rPr>
              <w:t>die afgeleid is van het voorliggende informatiemodel</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Definitie </w:t>
            </w:r>
          </w:p>
        </w:tc>
        <w:tc>
          <w:tcPr>
            <w:tcW w:w="6660" w:type="dxa"/>
            <w:shd w:val="clear" w:color="auto" w:fill="auto"/>
          </w:tcPr>
          <w:p w:rsidR="00341AFA" w:rsidRPr="005B0BF0" w:rsidRDefault="00341AFA" w:rsidP="00341AFA">
            <w:pPr>
              <w:rPr>
                <w:noProof/>
              </w:rPr>
            </w:pPr>
            <w:r w:rsidRPr="005B0BF0">
              <w:rPr>
                <w:noProof/>
              </w:rPr>
              <w:t>De beschrijving van de betekenis van de attribuutsoort.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Herkomst definitie </w:t>
            </w:r>
          </w:p>
        </w:tc>
        <w:tc>
          <w:tcPr>
            <w:tcW w:w="6660" w:type="dxa"/>
            <w:shd w:val="clear" w:color="auto" w:fill="auto"/>
          </w:tcPr>
          <w:p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Datum opname </w:t>
            </w:r>
          </w:p>
        </w:tc>
        <w:tc>
          <w:tcPr>
            <w:tcW w:w="6660" w:type="dxa"/>
            <w:shd w:val="clear" w:color="auto" w:fill="auto"/>
          </w:tcPr>
          <w:p w:rsidR="00341AFA" w:rsidRPr="005B0BF0" w:rsidRDefault="00341AFA" w:rsidP="00341AFA">
            <w:pPr>
              <w:rPr>
                <w:noProof/>
              </w:rPr>
            </w:pPr>
            <w:r w:rsidRPr="005B0BF0">
              <w:rPr>
                <w:noProof/>
              </w:rPr>
              <w:t xml:space="preserve">De datum waarop de attribuutsoort is opgenomen in </w:t>
            </w:r>
            <w:r>
              <w:rPr>
                <w:noProof/>
              </w:rPr>
              <w:t>het informatiemodel</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Formaat</w:t>
            </w:r>
          </w:p>
        </w:tc>
        <w:tc>
          <w:tcPr>
            <w:tcW w:w="6660" w:type="dxa"/>
            <w:shd w:val="clear" w:color="auto" w:fill="auto"/>
          </w:tcPr>
          <w:p w:rsidR="00341AFA" w:rsidRPr="005B0BF0" w:rsidRDefault="00341AFA" w:rsidP="00341AFA">
            <w:pPr>
              <w:rPr>
                <w:noProof/>
              </w:rPr>
            </w:pPr>
            <w:r w:rsidRPr="005B0BF0">
              <w:rPr>
                <w:noProof/>
              </w:rPr>
              <w:t>Het aantal karakters (lengte) en het soort tekens waarmee waarden van deze attribuutsoort worden vastgelegd.</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Waardenverzameling</w:t>
            </w:r>
          </w:p>
        </w:tc>
        <w:tc>
          <w:tcPr>
            <w:tcW w:w="6660" w:type="dxa"/>
            <w:shd w:val="clear" w:color="auto" w:fill="auto"/>
          </w:tcPr>
          <w:p w:rsidR="00341AFA" w:rsidRPr="005B0BF0" w:rsidRDefault="00341AFA" w:rsidP="00341AFA">
            <w:pPr>
              <w:rPr>
                <w:noProof/>
              </w:rPr>
            </w:pPr>
            <w:r w:rsidRPr="005B0BF0">
              <w:rPr>
                <w:noProof/>
              </w:rPr>
              <w:t>De verzameling van waarden die gegevens van deze attribuutsoort kunnen hebben (opsomming, bereik of verwijzing naar tabel).</w:t>
            </w:r>
          </w:p>
          <w:p w:rsidR="00341AFA" w:rsidRPr="005B0BF0" w:rsidRDefault="00341AFA" w:rsidP="00341AFA">
            <w:pPr>
              <w:rPr>
                <w:noProof/>
              </w:rPr>
            </w:pPr>
            <w:r w:rsidRPr="005B0BF0">
              <w:rPr>
                <w:noProof/>
              </w:rPr>
              <w:t xml:space="preserve">Indien de waardenverzameling in een dynamische waardentabel is opgenomen, dan wordt de naam van </w:t>
            </w:r>
            <w:r>
              <w:rPr>
                <w:noProof/>
              </w:rPr>
              <w:t>de</w:t>
            </w:r>
            <w:r w:rsidRPr="005B0BF0">
              <w:rPr>
                <w:noProof/>
              </w:rPr>
              <w:t xml:space="preserve"> desbetreffende </w:t>
            </w:r>
            <w:r>
              <w:rPr>
                <w:noProof/>
              </w:rPr>
              <w:t>referentielijst</w:t>
            </w:r>
            <w:r w:rsidRPr="005B0BF0">
              <w:rPr>
                <w:noProof/>
              </w:rPr>
              <w:t xml:space="preserve"> vermeld. </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materiële historie</w:t>
            </w:r>
          </w:p>
        </w:tc>
        <w:tc>
          <w:tcPr>
            <w:tcW w:w="6660" w:type="dxa"/>
            <w:shd w:val="clear" w:color="auto" w:fill="auto"/>
          </w:tcPr>
          <w:p w:rsidR="00341AFA" w:rsidRPr="005B0BF0" w:rsidRDefault="00341AFA" w:rsidP="00341AFA">
            <w:pPr>
              <w:rPr>
                <w:noProof/>
              </w:rPr>
            </w:pPr>
            <w:r w:rsidRPr="005B0BF0">
              <w:rPr>
                <w:noProof/>
              </w:rPr>
              <w:t>Indicatie of de materiële historie van de attribuutsoort te bevragen is. Materiële historie geeft aan wanneer een verandering is opgetreden in de werkelijkheid die heeft geleid tot verandering van de attribuutwaarde.</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formele historie</w:t>
            </w:r>
          </w:p>
        </w:tc>
        <w:tc>
          <w:tcPr>
            <w:tcW w:w="6660" w:type="dxa"/>
            <w:shd w:val="clear" w:color="auto" w:fill="auto"/>
          </w:tcPr>
          <w:p w:rsidR="00341AFA" w:rsidRPr="005B0BF0" w:rsidRDefault="00341AFA" w:rsidP="00341AFA">
            <w:pPr>
              <w:rPr>
                <w:noProof/>
              </w:rPr>
            </w:pPr>
            <w:r w:rsidRPr="005B0BF0">
              <w:rPr>
                <w:noProof/>
              </w:rPr>
              <w:t>Indicatie of de formele historie van de attribuutsoort te bevragen is. Formele historie geeft aan wanneer in de administratie een verandering is verwerkt van de attribuutwaarde (wanneer was de verandering bekend en is deze verwerkt).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Aanduiding gebeurtenis</w:t>
            </w:r>
          </w:p>
        </w:tc>
        <w:tc>
          <w:tcPr>
            <w:tcW w:w="6660" w:type="dxa"/>
            <w:shd w:val="clear" w:color="auto" w:fill="auto"/>
          </w:tcPr>
          <w:p w:rsidR="00341AFA" w:rsidRPr="005B0BF0" w:rsidRDefault="00341AFA" w:rsidP="00341AFA">
            <w:pPr>
              <w:rPr>
                <w:noProof/>
              </w:rPr>
            </w:pPr>
            <w:r w:rsidRPr="005B0BF0">
              <w:rPr>
                <w:noProof/>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rPr>
              <w:t>een separataat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lastRenderedPageBreak/>
              <w:t>Aanduiding brondocument</w:t>
            </w:r>
          </w:p>
        </w:tc>
        <w:tc>
          <w:tcPr>
            <w:tcW w:w="6660" w:type="dxa"/>
            <w:shd w:val="clear" w:color="auto" w:fill="auto"/>
          </w:tcPr>
          <w:p w:rsidR="00341AFA" w:rsidRPr="005B0BF0" w:rsidRDefault="00341AFA" w:rsidP="00341AFA">
            <w:pPr>
              <w:rPr>
                <w:noProof/>
              </w:rPr>
            </w:pPr>
            <w:r w:rsidRPr="005B0BF0">
              <w:rPr>
                <w:noProof/>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in onderzoek</w:t>
            </w:r>
          </w:p>
        </w:tc>
        <w:tc>
          <w:tcPr>
            <w:tcW w:w="6660" w:type="dxa"/>
            <w:shd w:val="clear" w:color="auto" w:fill="auto"/>
          </w:tcPr>
          <w:p w:rsidR="00341AFA" w:rsidRPr="005B0BF0" w:rsidRDefault="00341AFA" w:rsidP="00341AFA">
            <w:pPr>
              <w:rPr>
                <w:noProof/>
              </w:rPr>
            </w:pPr>
            <w:r w:rsidRPr="005B0BF0">
              <w:rPr>
                <w:noProof/>
              </w:rPr>
              <w:t xml:space="preserve">De indicatie of te bevragen is dat er twijfel is of is geweest aan de juistheid van de attribuutwaarde en dat een onderzoek wordt of is uitgevoerd naar de juistheid van de attribuutwaarde.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Aanduiding strijdigheid/nietigheid</w:t>
            </w:r>
          </w:p>
        </w:tc>
        <w:tc>
          <w:tcPr>
            <w:tcW w:w="6660" w:type="dxa"/>
            <w:shd w:val="clear" w:color="auto" w:fill="auto"/>
          </w:tcPr>
          <w:p w:rsidR="00341AFA" w:rsidRPr="005B0BF0" w:rsidRDefault="00341AFA" w:rsidP="00341AFA">
            <w:pPr>
              <w:rPr>
                <w:noProof/>
              </w:rPr>
            </w:pPr>
            <w:r w:rsidRPr="005B0BF0">
              <w:rPr>
                <w:noProof/>
              </w:rPr>
              <w:t xml:space="preserve">De aanduiding of te bevragen is dat de attribuutwaarde strijdig met de openbare orde dan wel nietig is.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kardinaliteit</w:t>
            </w:r>
          </w:p>
        </w:tc>
        <w:tc>
          <w:tcPr>
            <w:tcW w:w="6660" w:type="dxa"/>
            <w:shd w:val="clear" w:color="auto" w:fill="auto"/>
          </w:tcPr>
          <w:p w:rsidR="00341AFA" w:rsidRPr="005B0BF0" w:rsidRDefault="00341AFA" w:rsidP="00341AFA">
            <w:pPr>
              <w:rPr>
                <w:noProof/>
              </w:rPr>
            </w:pPr>
            <w:r w:rsidRPr="005B0BF0">
              <w:rPr>
                <w:noProof/>
              </w:rPr>
              <w:t>Deze indicatie geeft aan hoeveel keer waarden van deze attribuutsoort kunnen voorkomen bij een object van het betreffende objecttype:.</w:t>
            </w:r>
          </w:p>
          <w:p w:rsidR="00341AFA" w:rsidRPr="005B0BF0" w:rsidRDefault="00341AFA" w:rsidP="00341AFA">
            <w:pPr>
              <w:rPr>
                <w:noProof/>
              </w:rPr>
            </w:pPr>
            <w:r w:rsidRPr="005B0BF0">
              <w:rPr>
                <w:noProof/>
              </w:rPr>
              <w:tab/>
              <w:t>0-1: is soms niet beschikbaar</w:t>
            </w:r>
          </w:p>
          <w:p w:rsidR="00341AFA" w:rsidRPr="005B0BF0" w:rsidRDefault="00341AFA" w:rsidP="00341AFA">
            <w:pPr>
              <w:rPr>
                <w:noProof/>
              </w:rPr>
            </w:pPr>
            <w:r w:rsidRPr="005B0BF0">
              <w:rPr>
                <w:noProof/>
              </w:rPr>
              <w:tab/>
              <w:t>1-1: is altijd beschikbaar</w:t>
            </w:r>
          </w:p>
          <w:p w:rsidR="00341AFA" w:rsidRPr="005B0BF0" w:rsidRDefault="00341AFA" w:rsidP="00341AFA">
            <w:pPr>
              <w:rPr>
                <w:noProof/>
              </w:rPr>
            </w:pPr>
            <w:r w:rsidRPr="005B0BF0">
              <w:rPr>
                <w:noProof/>
              </w:rPr>
              <w:tab/>
              <w:t xml:space="preserve">0-N: is niet altijd beschikbaar, kan een opsomming zijn </w:t>
            </w:r>
          </w:p>
          <w:p w:rsidR="00341AFA" w:rsidRPr="005B0BF0" w:rsidRDefault="00341AFA" w:rsidP="00341AFA">
            <w:pPr>
              <w:rPr>
                <w:noProof/>
              </w:rPr>
            </w:pPr>
            <w:r w:rsidRPr="005B0BF0">
              <w:rPr>
                <w:noProof/>
              </w:rPr>
              <w:tab/>
              <w:t>1-N: is altijd beschikbaar, kan een opsomming zijn.</w:t>
            </w:r>
          </w:p>
          <w:p w:rsidR="00341AFA" w:rsidRPr="005B0BF0" w:rsidRDefault="00341AFA" w:rsidP="00341AFA">
            <w:pPr>
              <w:rPr>
                <w:noProof/>
              </w:rPr>
            </w:pPr>
            <w:r w:rsidRPr="005B0BF0">
              <w:rPr>
                <w:noProof/>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authentiek</w:t>
            </w:r>
          </w:p>
        </w:tc>
        <w:tc>
          <w:tcPr>
            <w:tcW w:w="6660" w:type="dxa"/>
            <w:shd w:val="clear" w:color="auto" w:fill="auto"/>
          </w:tcPr>
          <w:p w:rsidR="00341AFA" w:rsidRPr="005B0BF0" w:rsidRDefault="00341AFA" w:rsidP="00341AFA">
            <w:pPr>
              <w:rPr>
                <w:noProof/>
              </w:rPr>
            </w:pPr>
            <w:r w:rsidRPr="005B0BF0">
              <w:rPr>
                <w:noProof/>
              </w:rPr>
              <w:t>Aanduiding of het een authentiek gegeven (attribuutsoort) betreft.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Regels </w:t>
            </w:r>
          </w:p>
        </w:tc>
        <w:tc>
          <w:tcPr>
            <w:tcW w:w="6660" w:type="dxa"/>
            <w:shd w:val="clear" w:color="auto" w:fill="auto"/>
          </w:tcPr>
          <w:p w:rsidR="00341AFA" w:rsidRPr="005B0BF0" w:rsidRDefault="00341AFA" w:rsidP="00341AFA">
            <w:pPr>
              <w:rPr>
                <w:noProof/>
              </w:rPr>
            </w:pPr>
            <w:r w:rsidRPr="005B0BF0">
              <w:rPr>
                <w:noProof/>
              </w:rPr>
              <w:t xml:space="preserve">Optionaliteitsregels of waardebeperkende regels </w:t>
            </w:r>
            <w:r>
              <w:rPr>
                <w:noProof/>
              </w:rPr>
              <w:t>voor de waarden van de</w:t>
            </w:r>
            <w:r w:rsidRPr="005B0BF0">
              <w:rPr>
                <w:noProof/>
              </w:rPr>
              <w:t xml:space="preserve"> attribuutsoort</w:t>
            </w:r>
            <w:r>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Toelichting </w:t>
            </w:r>
          </w:p>
        </w:tc>
        <w:tc>
          <w:tcPr>
            <w:tcW w:w="6660" w:type="dxa"/>
            <w:shd w:val="clear" w:color="auto" w:fill="auto"/>
          </w:tcPr>
          <w:p w:rsidR="00341AFA" w:rsidRPr="005B0BF0" w:rsidRDefault="00341AFA" w:rsidP="00341AFA">
            <w:pPr>
              <w:rPr>
                <w:noProof/>
              </w:rPr>
            </w:pPr>
            <w:r>
              <w:rPr>
                <w:rFonts w:eastAsia="Batang"/>
              </w:rPr>
              <w:t xml:space="preserve">Een inhoudelijke toelichting op de </w:t>
            </w:r>
            <w:r w:rsidRPr="005B0BF0">
              <w:rPr>
                <w:noProof/>
              </w:rPr>
              <w:t>attribuutsoort.</w:t>
            </w:r>
          </w:p>
        </w:tc>
      </w:tr>
    </w:tbl>
    <w:p w:rsidR="00341AFA" w:rsidRDefault="00341AFA" w:rsidP="00341AFA">
      <w:pPr>
        <w:rPr>
          <w:b/>
          <w:lang w:eastAsia="en-US"/>
        </w:rPr>
      </w:pPr>
    </w:p>
    <w:p w:rsidR="00341AFA" w:rsidRDefault="00341AFA" w:rsidP="00341AFA">
      <w:pPr>
        <w:rPr>
          <w:lang w:eastAsia="en-US"/>
        </w:rPr>
      </w:pPr>
    </w:p>
    <w:p w:rsidR="00341AFA" w:rsidRPr="00DA6D5A" w:rsidRDefault="00341AFA" w:rsidP="00341AFA">
      <w:pPr>
        <w:rPr>
          <w:b/>
          <w:lang w:eastAsia="en-US"/>
        </w:rPr>
      </w:pPr>
      <w:r w:rsidRPr="00DA6D5A">
        <w:rPr>
          <w:b/>
          <w:lang w:eastAsia="en-US"/>
        </w:rPr>
        <w:t xml:space="preserve">Specificatie relatiesoort </w:t>
      </w:r>
    </w:p>
    <w:p w:rsidR="00341AFA" w:rsidRDefault="00341AFA" w:rsidP="00341AF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rsidR="00341AFA" w:rsidRDefault="00341AFA" w:rsidP="00341AFA">
      <w:pPr>
        <w:rPr>
          <w:lang w:eastAsia="en-US"/>
        </w:rPr>
      </w:pPr>
    </w:p>
    <w:tbl>
      <w:tblPr>
        <w:tblW w:w="9378" w:type="dxa"/>
        <w:tblLayout w:type="fixed"/>
        <w:tblCellMar>
          <w:top w:w="113" w:type="dxa"/>
        </w:tblCellMar>
        <w:tblLook w:val="0000"/>
      </w:tblPr>
      <w:tblGrid>
        <w:gridCol w:w="2808"/>
        <w:gridCol w:w="6570"/>
      </w:tblGrid>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Naam </w:t>
            </w:r>
          </w:p>
        </w:tc>
        <w:tc>
          <w:tcPr>
            <w:tcW w:w="6570" w:type="dxa"/>
            <w:shd w:val="clear" w:color="auto" w:fill="auto"/>
          </w:tcPr>
          <w:p w:rsidR="00341AFA" w:rsidRPr="005B0BF0" w:rsidRDefault="00341AFA" w:rsidP="00341AFA">
            <w:pPr>
              <w:rPr>
                <w:noProof/>
              </w:rPr>
            </w:pPr>
            <w:r w:rsidRPr="005B0BF0">
              <w:rPr>
                <w:noProof/>
              </w:rPr>
              <w:t xml:space="preserve">De naam van de relatiesoort. </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Gerelateerd objecttype</w:t>
            </w:r>
          </w:p>
        </w:tc>
        <w:tc>
          <w:tcPr>
            <w:tcW w:w="6570" w:type="dxa"/>
            <w:shd w:val="clear" w:color="auto" w:fill="auto"/>
          </w:tcPr>
          <w:p w:rsidR="00341AFA" w:rsidRPr="005B0BF0" w:rsidRDefault="00341AFA" w:rsidP="00341AFA">
            <w:pPr>
              <w:rPr>
                <w:noProof/>
              </w:rPr>
            </w:pPr>
            <w:r w:rsidRPr="005B0BF0">
              <w:rPr>
                <w:noProof/>
              </w:rPr>
              <w:t>Het objecttype waarop de relatie van toepassing is.</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lastRenderedPageBreak/>
              <w:t>Indicatie kardinaliteit</w:t>
            </w:r>
          </w:p>
        </w:tc>
        <w:tc>
          <w:tcPr>
            <w:tcW w:w="6570" w:type="dxa"/>
            <w:shd w:val="clear" w:color="auto" w:fill="auto"/>
          </w:tcPr>
          <w:p w:rsidR="00341AFA" w:rsidRPr="005B0BF0" w:rsidRDefault="00341AFA" w:rsidP="00341AFA">
            <w:pPr>
              <w:rPr>
                <w:noProof/>
              </w:rPr>
            </w:pPr>
            <w:r w:rsidRPr="005B0BF0">
              <w:rPr>
                <w:noProof/>
              </w:rPr>
              <w:t>Deze indicatie geeft aan hoeveel keer waarden van deze relatiesoort (i.c. relaties) kunnen voorkomen bij een object van het betreffende objecttype:.</w:t>
            </w:r>
          </w:p>
          <w:p w:rsidR="00341AFA" w:rsidRPr="005B0BF0" w:rsidRDefault="00341AFA" w:rsidP="00341AFA">
            <w:pPr>
              <w:rPr>
                <w:noProof/>
              </w:rPr>
            </w:pPr>
            <w:r w:rsidRPr="005B0BF0">
              <w:rPr>
                <w:noProof/>
              </w:rPr>
              <w:tab/>
              <w:t>0-1: is soms niet beschikbaar</w:t>
            </w:r>
          </w:p>
          <w:p w:rsidR="00341AFA" w:rsidRPr="005B0BF0" w:rsidRDefault="00341AFA" w:rsidP="00341AFA">
            <w:pPr>
              <w:rPr>
                <w:noProof/>
              </w:rPr>
            </w:pPr>
            <w:r w:rsidRPr="005B0BF0">
              <w:rPr>
                <w:noProof/>
              </w:rPr>
              <w:tab/>
              <w:t>1-1: is altijd beschikbaar</w:t>
            </w:r>
          </w:p>
          <w:p w:rsidR="00341AFA" w:rsidRPr="005B0BF0" w:rsidRDefault="00341AFA" w:rsidP="00341AFA">
            <w:pPr>
              <w:rPr>
                <w:noProof/>
              </w:rPr>
            </w:pPr>
            <w:r w:rsidRPr="005B0BF0">
              <w:rPr>
                <w:noProof/>
              </w:rPr>
              <w:tab/>
              <w:t xml:space="preserve">0-*: is niet altijd beschikbaar, kunnen meerdere relaties zijn </w:t>
            </w:r>
          </w:p>
          <w:p w:rsidR="00341AFA" w:rsidRPr="005B0BF0" w:rsidRDefault="00341AFA" w:rsidP="00341AFA">
            <w:pPr>
              <w:rPr>
                <w:noProof/>
              </w:rPr>
            </w:pPr>
            <w:r w:rsidRPr="005B0BF0">
              <w:rPr>
                <w:noProof/>
              </w:rPr>
              <w:tab/>
              <w:t>1-*: is altijd beschikbaar, kunnen meerdere relaties zijn</w:t>
            </w:r>
          </w:p>
          <w:p w:rsidR="00341AFA" w:rsidRPr="005B0BF0" w:rsidRDefault="00341AFA" w:rsidP="00341AFA">
            <w:pPr>
              <w:rPr>
                <w:noProof/>
              </w:rPr>
            </w:pPr>
            <w:r w:rsidRPr="005B0BF0">
              <w:rPr>
                <w:noProof/>
              </w:rPr>
              <w:tab/>
              <w:t>*-*: is niet altijd beschikbaar, kunnen meerdere relaties zijn</w:t>
            </w:r>
          </w:p>
          <w:p w:rsidR="00341AFA" w:rsidRPr="005B0BF0" w:rsidRDefault="00341AFA" w:rsidP="00341AFA">
            <w:pPr>
              <w:rPr>
                <w:noProof/>
              </w:rPr>
            </w:pPr>
            <w:r w:rsidRPr="005B0BF0">
              <w:rPr>
                <w:noProof/>
              </w:rPr>
              <w:tab/>
              <w:t xml:space="preserve">         tussen objecten van hetzelfde objecttype.</w:t>
            </w:r>
          </w:p>
          <w:p w:rsidR="00341AFA" w:rsidRPr="005B0BF0" w:rsidRDefault="00341AFA" w:rsidP="00341AFA">
            <w:pPr>
              <w:rPr>
                <w:noProof/>
              </w:rPr>
            </w:pPr>
            <w:r w:rsidRPr="005B0BF0">
              <w:rPr>
                <w:noProof/>
              </w:rPr>
              <w:t>De kardinaliteit van de inverse relatie geven we tussen haken aan.</w:t>
            </w:r>
          </w:p>
          <w:p w:rsidR="00341AFA" w:rsidRPr="005B0BF0" w:rsidRDefault="00341AFA" w:rsidP="00341AFA">
            <w:pPr>
              <w:rPr>
                <w:noProof/>
              </w:rPr>
            </w:pPr>
            <w:r w:rsidRPr="005B0BF0">
              <w:rPr>
                <w:noProof/>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Herkomst </w:t>
            </w:r>
          </w:p>
        </w:tc>
        <w:tc>
          <w:tcPr>
            <w:tcW w:w="6570" w:type="dxa"/>
            <w:shd w:val="clear" w:color="auto" w:fill="auto"/>
          </w:tcPr>
          <w:p w:rsidR="00341AFA" w:rsidRPr="005B0BF0" w:rsidRDefault="00341AFA" w:rsidP="00341AFA">
            <w:pPr>
              <w:rPr>
                <w:noProof/>
              </w:rPr>
            </w:pPr>
            <w:r w:rsidRPr="005B0BF0">
              <w:rPr>
                <w:noProof/>
              </w:rPr>
              <w:t xml:space="preserve">De basisregistratie </w:t>
            </w:r>
            <w:r>
              <w:rPr>
                <w:noProof/>
              </w:rPr>
              <w:t xml:space="preserve">of het informatiemodel waaraan de relatiesoort ontleend is </w:t>
            </w:r>
            <w:r>
              <w:rPr>
                <w:rFonts w:eastAsia="Batang"/>
                <w:noProof/>
              </w:rPr>
              <w:t>dan wel ‘KING’ indien het een door KING Gemeenten toegevoegd relatiesoort betreft</w:t>
            </w:r>
            <w:r w:rsidRPr="005B0BF0">
              <w:rPr>
                <w:noProof/>
              </w:rPr>
              <w:t xml:space="preserve">. </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Code </w:t>
            </w:r>
          </w:p>
        </w:tc>
        <w:tc>
          <w:tcPr>
            <w:tcW w:w="6570" w:type="dxa"/>
            <w:shd w:val="clear" w:color="auto" w:fill="auto"/>
          </w:tcPr>
          <w:p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w:t>
            </w:r>
            <w:r>
              <w:rPr>
                <w:noProof/>
              </w:rPr>
              <w:t xml:space="preserve">relatiesoort of </w:t>
            </w:r>
            <w:r w:rsidRPr="005B0BF0">
              <w:rPr>
                <w:noProof/>
              </w:rPr>
              <w:t xml:space="preserve">overeenkomstige attribuutsoort toegekende uniek code. Voor door KING toegevoegde </w:t>
            </w:r>
            <w:r>
              <w:rPr>
                <w:noProof/>
              </w:rPr>
              <w:t>relatie</w:t>
            </w:r>
            <w:r w:rsidRPr="005B0BF0">
              <w:rPr>
                <w:noProof/>
              </w:rPr>
              <w:t>soorten is vooralsnog afgezien van het specificeren van deze code.</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Definitie </w:t>
            </w:r>
          </w:p>
        </w:tc>
        <w:tc>
          <w:tcPr>
            <w:tcW w:w="6570" w:type="dxa"/>
            <w:shd w:val="clear" w:color="auto" w:fill="auto"/>
          </w:tcPr>
          <w:p w:rsidR="00341AFA" w:rsidRPr="005B0BF0" w:rsidRDefault="00341AFA" w:rsidP="00341AFA">
            <w:pPr>
              <w:rPr>
                <w:noProof/>
              </w:rPr>
            </w:pPr>
            <w:r w:rsidRPr="005B0BF0">
              <w:rPr>
                <w:noProof/>
              </w:rPr>
              <w:t>De beschrijving van de betekenis van de relatiesoort.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Herkomst definitie </w:t>
            </w:r>
          </w:p>
        </w:tc>
        <w:tc>
          <w:tcPr>
            <w:tcW w:w="6570" w:type="dxa"/>
            <w:shd w:val="clear" w:color="auto" w:fill="auto"/>
          </w:tcPr>
          <w:p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Datum opname </w:t>
            </w:r>
          </w:p>
        </w:tc>
        <w:tc>
          <w:tcPr>
            <w:tcW w:w="6570" w:type="dxa"/>
            <w:shd w:val="clear" w:color="auto" w:fill="auto"/>
          </w:tcPr>
          <w:p w:rsidR="00341AFA" w:rsidRPr="005B0BF0" w:rsidRDefault="00341AFA" w:rsidP="00341AFA">
            <w:pPr>
              <w:rPr>
                <w:noProof/>
              </w:rPr>
            </w:pPr>
            <w:r w:rsidRPr="005B0BF0">
              <w:rPr>
                <w:noProof/>
              </w:rPr>
              <w:t xml:space="preserve">De datum waarop de relatiesoort is opgenomen in het </w:t>
            </w:r>
            <w:r>
              <w:rPr>
                <w:noProof/>
              </w:rPr>
              <w:t>informatiemodel</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Indicatie materiële historie</w:t>
            </w:r>
          </w:p>
        </w:tc>
        <w:tc>
          <w:tcPr>
            <w:tcW w:w="6570" w:type="dxa"/>
            <w:shd w:val="clear" w:color="auto" w:fill="auto"/>
          </w:tcPr>
          <w:p w:rsidR="00341AFA" w:rsidRDefault="00341AFA" w:rsidP="00341AFA">
            <w:pPr>
              <w:rPr>
                <w:noProof/>
              </w:rPr>
            </w:pPr>
            <w:r w:rsidRPr="005B0BF0">
              <w:rPr>
                <w:noProof/>
              </w:rPr>
              <w:t>Indicatie of de materiële historie van de relatiesoort te bevragen is. Materiële historie geeft aan wanneer een verandering is opgetreden in de werkelijkheid die heeft geleid tot verandering van de relatie.</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Indicatie formele historie</w:t>
            </w:r>
          </w:p>
        </w:tc>
        <w:tc>
          <w:tcPr>
            <w:tcW w:w="6570" w:type="dxa"/>
            <w:shd w:val="clear" w:color="auto" w:fill="auto"/>
          </w:tcPr>
          <w:p w:rsidR="00341AFA" w:rsidRDefault="00341AFA" w:rsidP="00341AFA">
            <w:pPr>
              <w:rPr>
                <w:noProof/>
              </w:rPr>
            </w:pPr>
            <w:r w:rsidRPr="005B0BF0">
              <w:rPr>
                <w:noProof/>
              </w:rPr>
              <w:t>Indicatie of de formele historie van de relatiesoort te bevragen is. Formele historie geeft aan wanneer in de administratie een verandering is verwerkt van de relatie (wanneer was de verandering bekend en is deze verwerkt).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Aanduiding brondocument</w:t>
            </w:r>
          </w:p>
        </w:tc>
        <w:tc>
          <w:tcPr>
            <w:tcW w:w="6570" w:type="dxa"/>
            <w:shd w:val="clear" w:color="auto" w:fill="auto"/>
          </w:tcPr>
          <w:p w:rsidR="00341AFA" w:rsidRPr="005B0BF0" w:rsidRDefault="00341AFA" w:rsidP="00341AFA">
            <w:pPr>
              <w:rPr>
                <w:noProof/>
              </w:rPr>
            </w:pPr>
            <w:r w:rsidRPr="005B0BF0">
              <w:rPr>
                <w:noProof/>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lastRenderedPageBreak/>
              <w:t>Indicatie in onderzoek</w:t>
            </w:r>
          </w:p>
        </w:tc>
        <w:tc>
          <w:tcPr>
            <w:tcW w:w="6570" w:type="dxa"/>
            <w:shd w:val="clear" w:color="auto" w:fill="auto"/>
          </w:tcPr>
          <w:p w:rsidR="00341AFA" w:rsidRPr="005B0BF0" w:rsidRDefault="00341AFA" w:rsidP="00341AFA">
            <w:pPr>
              <w:rPr>
                <w:noProof/>
              </w:rPr>
            </w:pPr>
            <w:r w:rsidRPr="005B0BF0">
              <w:rPr>
                <w:noProof/>
              </w:rPr>
              <w:t xml:space="preserve">De indicatie of te bevragen is dat er twijfel is of is geweest aan de juistheid van de relatie en dat een onderzoek wordt of is uitgevoerd naar de juistheid van de relatie.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Aanduiding strijdigheid/nietigheid</w:t>
            </w:r>
          </w:p>
        </w:tc>
        <w:tc>
          <w:tcPr>
            <w:tcW w:w="6570" w:type="dxa"/>
            <w:shd w:val="clear" w:color="auto" w:fill="auto"/>
          </w:tcPr>
          <w:p w:rsidR="00341AFA" w:rsidRPr="005B0BF0" w:rsidRDefault="00341AFA" w:rsidP="00341AFA">
            <w:pPr>
              <w:rPr>
                <w:noProof/>
              </w:rPr>
            </w:pPr>
            <w:r w:rsidRPr="005B0BF0">
              <w:rPr>
                <w:noProof/>
              </w:rPr>
              <w:t xml:space="preserve">De aanduiding of te bevragen is dat de relatie strijdig met de openbare orde dan wel nietig is.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Indicatie authentiek</w:t>
            </w:r>
          </w:p>
        </w:tc>
        <w:tc>
          <w:tcPr>
            <w:tcW w:w="6570" w:type="dxa"/>
            <w:shd w:val="clear" w:color="auto" w:fill="auto"/>
          </w:tcPr>
          <w:p w:rsidR="00341AFA" w:rsidRPr="005B0BF0" w:rsidRDefault="00341AFA" w:rsidP="00341AFA">
            <w:pPr>
              <w:rPr>
                <w:noProof/>
              </w:rPr>
            </w:pPr>
            <w:r w:rsidRPr="005B0BF0">
              <w:rPr>
                <w:noProof/>
              </w:rPr>
              <w:t>Aanduiding of de attribuutsoort waarvan de relatiesoort is afgeleid, een authentiek gegeven (attribuutsoort) betreft.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Regels </w:t>
            </w:r>
          </w:p>
        </w:tc>
        <w:tc>
          <w:tcPr>
            <w:tcW w:w="6570" w:type="dxa"/>
            <w:shd w:val="clear" w:color="auto" w:fill="auto"/>
          </w:tcPr>
          <w:p w:rsidR="00341AFA" w:rsidRPr="005B0BF0" w:rsidRDefault="00341AFA" w:rsidP="00341AFA">
            <w:pPr>
              <w:rPr>
                <w:noProof/>
              </w:rPr>
            </w:pPr>
            <w:r w:rsidRPr="005B0BF0">
              <w:rPr>
                <w:noProof/>
              </w:rPr>
              <w:t xml:space="preserve">Optionaliteitsregels of waardebeperkende regels </w:t>
            </w:r>
            <w:r>
              <w:rPr>
                <w:noProof/>
              </w:rPr>
              <w:t>voor de voorkomens van de</w:t>
            </w:r>
            <w:r w:rsidRPr="005B0BF0">
              <w:rPr>
                <w:noProof/>
              </w:rPr>
              <w:t xml:space="preserve"> relatiesoort..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Toelichting </w:t>
            </w:r>
          </w:p>
        </w:tc>
        <w:tc>
          <w:tcPr>
            <w:tcW w:w="6570" w:type="dxa"/>
            <w:shd w:val="clear" w:color="auto" w:fill="auto"/>
          </w:tcPr>
          <w:p w:rsidR="00341AFA" w:rsidRPr="005B0BF0" w:rsidRDefault="00341AFA" w:rsidP="00341AFA">
            <w:pPr>
              <w:rPr>
                <w:noProof/>
              </w:rPr>
            </w:pPr>
            <w:r>
              <w:rPr>
                <w:rFonts w:eastAsia="Batang"/>
              </w:rPr>
              <w:t>Een inhoudelijke toelichting op de</w:t>
            </w:r>
            <w:r w:rsidRPr="005B0BF0">
              <w:rPr>
                <w:noProof/>
              </w:rPr>
              <w:t xml:space="preserve"> relatiesoort.</w:t>
            </w:r>
          </w:p>
        </w:tc>
      </w:tr>
    </w:tbl>
    <w:p w:rsidR="00341AFA" w:rsidRDefault="00341AFA" w:rsidP="00341AFA">
      <w:pPr>
        <w:rPr>
          <w:lang w:eastAsia="en-US"/>
        </w:rPr>
      </w:pPr>
    </w:p>
    <w:p w:rsidR="00341AFA" w:rsidRDefault="00341AFA" w:rsidP="00341AFA">
      <w:pPr>
        <w:rPr>
          <w:lang w:eastAsia="en-US"/>
        </w:rPr>
      </w:pPr>
    </w:p>
    <w:p w:rsidR="00341AFA" w:rsidRDefault="00341AFA" w:rsidP="00341AFA">
      <w:pPr>
        <w:rPr>
          <w:lang w:eastAsia="en-US"/>
        </w:rPr>
      </w:pPr>
    </w:p>
    <w:p w:rsidR="00341AFA" w:rsidRDefault="00341AFA" w:rsidP="00341AFA">
      <w:pPr>
        <w:rPr>
          <w:lang w:eastAsia="en-US"/>
        </w:rPr>
      </w:pPr>
    </w:p>
    <w:p w:rsidR="00341AFA" w:rsidRDefault="00341AFA" w:rsidP="00341AFA">
      <w:pPr>
        <w:contextualSpacing w:val="0"/>
        <w:rPr>
          <w:lang w:eastAsia="en-US"/>
        </w:rPr>
      </w:pPr>
      <w:r>
        <w:rPr>
          <w:lang w:eastAsia="en-US"/>
        </w:rPr>
        <w:br w:type="page"/>
      </w:r>
    </w:p>
    <w:p w:rsidR="00341AFA" w:rsidRPr="008A6917" w:rsidRDefault="00341AFA" w:rsidP="00341AFA">
      <w:pPr>
        <w:pStyle w:val="Kop2"/>
        <w:rPr>
          <w:rFonts w:ascii="Arial" w:hAnsi="Arial" w:cs="Arial"/>
          <w:sz w:val="30"/>
          <w:szCs w:val="30"/>
        </w:rPr>
      </w:pPr>
      <w:r w:rsidRPr="008A6917">
        <w:rPr>
          <w:rFonts w:ascii="Arial" w:hAnsi="Arial" w:cs="Arial"/>
          <w:szCs w:val="20"/>
          <w:lang w:val="en-AU"/>
        </w:rPr>
        <w:lastRenderedPageBreak/>
        <w:fldChar w:fldCharType="begin" w:fldLock="1"/>
      </w:r>
      <w:r w:rsidRPr="008A6917">
        <w:rPr>
          <w:rFonts w:ascii="Arial" w:hAnsi="Arial" w:cs="Arial"/>
          <w:szCs w:val="20"/>
          <w:lang w:val="en-AU"/>
        </w:rPr>
        <w:instrText xml:space="preserve">MERGEFIELD </w:instrText>
      </w:r>
      <w:r w:rsidRPr="008A6917">
        <w:instrText>Element.Stereotype</w:instrText>
      </w:r>
      <w:r w:rsidRPr="008A6917">
        <w:rPr>
          <w:rFonts w:ascii="Arial" w:hAnsi="Arial" w:cs="Arial"/>
          <w:szCs w:val="20"/>
          <w:lang w:val="en-AU"/>
        </w:rPr>
        <w:fldChar w:fldCharType="separate"/>
      </w:r>
      <w:bookmarkStart w:id="11" w:name="_Toc404331954"/>
      <w:bookmarkStart w:id="12" w:name="_Toc404339213"/>
      <w:r>
        <w:t>Objecttype</w:t>
      </w:r>
      <w:r w:rsidRPr="008A6917">
        <w:rPr>
          <w:rFonts w:ascii="Arial" w:hAnsi="Arial" w:cs="Arial"/>
          <w:szCs w:val="20"/>
          <w:lang w:val="en-AU"/>
        </w:rPr>
        <w:fldChar w:fldCharType="end"/>
      </w:r>
      <w:r w:rsidRPr="008A6917">
        <w:t xml:space="preserve"> </w:t>
      </w:r>
      <w:fldSimple w:instr="MERGEFIELD Element.Name" w:fldLock="1">
        <w:r w:rsidRPr="008A6917">
          <w:t>BESLUIT</w:t>
        </w:r>
        <w:bookmarkEnd w:id="11"/>
        <w:bookmarkEnd w:id="12"/>
      </w:fldSimple>
    </w:p>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Besluitidentificatie</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Besluitidentificatie</w:t>
            </w:r>
            <w:r w:rsidRPr="008A6917">
              <w:rPr>
                <w:rFonts w:ascii="Arial" w:hAnsi="Arial" w:cs="Arial"/>
                <w:color w:val="000000"/>
                <w:szCs w:val="20"/>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Att.IsDerived</w:instrText>
            </w:r>
            <w:r w:rsidRPr="008A6917">
              <w:rPr>
                <w:rFonts w:ascii="Arial" w:hAnsi="Arial" w:cs="Arial"/>
                <w:color w:val="000000"/>
                <w:szCs w:val="20"/>
                <w:lang w:val="en-AU" w:eastAsia="en-US"/>
              </w:rPr>
              <w:fldChar w:fldCharType="separate"/>
            </w:r>
            <w:r>
              <w:rPr>
                <w:rFonts w:ascii="Calibri" w:hAnsi="Calibri" w:cs="Calibri"/>
                <w:color w:val="000000"/>
                <w:sz w:val="22"/>
                <w:szCs w:val="22"/>
                <w:lang w:eastAsia="en-US"/>
              </w:rPr>
              <w:t xml:space="preserve"> </w:t>
            </w:r>
            <w:r w:rsidRPr="008A6917">
              <w:rPr>
                <w:rFonts w:ascii="Arial" w:hAnsi="Arial" w:cs="Arial"/>
                <w:color w:val="000000"/>
                <w:szCs w:val="20"/>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val="en-US" w:eastAsia="en-US"/>
              </w:rPr>
              <w:t>Identificatie van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Calibri"/>
                <w:b/>
                <w:color w:val="000000"/>
                <w:sz w:val="22"/>
                <w:szCs w:val="22"/>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1e 4 posities: gemeentecode van de gemeente die verantwoordelijk is voor de genomen besluit;;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pos. 5 – 50: 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of ook wel nummer dat aan het besluit is toegekend door de organisatie die het besluit heeft genomen.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Beschikkingidentificatie in het GFO Zaken 2004.</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Besluitdatum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Besluitdatum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datumBeslissing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beslisdatum (AWB) van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Beschikkingsdatum in het GFO Zaken 2004.</w:t>
            </w:r>
          </w:p>
        </w:tc>
      </w:tr>
    </w:tbl>
    <w:bookmarkStart w:id="13" w:name="BKM_9DB0A0D2_EF4D_43ce_AFB7_9603084D1768"/>
    <w:bookmarkEnd w:id="1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Besluittoelichting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Besluittoelichting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val="en-US" w:eastAsia="en-US"/>
              </w:rPr>
              <w:t>Toelichting bij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(samenvatting van de) toelichting op het besluit zoals veelal vermeld in de besluittekst.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Beschikkingtoelichting in het GFO Zaken 2004.</w:t>
            </w:r>
          </w:p>
        </w:tc>
      </w:tr>
    </w:tbl>
    <w:bookmarkStart w:id="14" w:name="BKM_97EB79EE_9844_4d9b_8993_44FDBCEB78EB"/>
    <w:bookmarkEnd w:id="1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Bestuursorgaan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orgaan van een rechtspersoon krachtens publiekrecht ingesteld of een persoon of college, met enig openbaar gezag bekleed onder wiens verantwoordelijkheid het besluit vastgesteld is.</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de AWB art. 1:1 lid 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regels attribuutsoort</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w:t>
            </w:r>
            <w:r w:rsidRPr="008A6917">
              <w:rPr>
                <w:rFonts w:ascii="Calibri" w:hAnsi="Calibri" w:cs="Arial"/>
                <w:color w:val="000000"/>
                <w:sz w:val="22"/>
                <w:szCs w:val="24"/>
                <w:lang w:eastAsia="en-US"/>
              </w:rPr>
              <w:lastRenderedPageBreak/>
              <w:t>zaak, dan moet tevens de naam van die andere organisatie vermeld worden (bijvoorbeeld "Burgemeester gemeente Lent").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bl>
    <w:bookmarkStart w:id="15" w:name="BKM_35C4D129_94B6_4e17_AE48_05DDD16179A5"/>
    <w:bookmarkEnd w:id="1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Ingangsdatum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Ingangsdatum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ingangsdatumWerking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Ingangsdatum van de werkingsperiode van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Ingangsdatum (van BESCHIKKING)  in het GFO Zaken 2004.</w:t>
            </w:r>
          </w:p>
        </w:tc>
      </w:tr>
    </w:tbl>
    <w:bookmarkStart w:id="16" w:name="BKM_016D85C8_46BA_499d_9D8B_69645989F1F3"/>
    <w:bookmarkEnd w:id="1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Vervaldatum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Vervaldatum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einddatumWerking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Datum waarop de werkingsperiode van het besluit eindigt.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werkingsperiode is inclusief de opgeven datum.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Het betreft de attribuutsoort Vervaldatum (van BESCHIKKING) in het GFO Zaken 2004.</w:t>
            </w:r>
          </w:p>
        </w:tc>
      </w:tr>
    </w:tbl>
    <w:bookmarkStart w:id="17" w:name="BKM_6344A354_0948_4109_98AC_315FCD5D7C79"/>
    <w:bookmarkEnd w:id="1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Vervalreden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omschrijving die aangeeft op grond waarvan het besluit is of komt te vervallen.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X40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met tijdelijke werking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door overheid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o.v.v. belanghebbende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geeft aan wat de reden is van het vervallen van het besluit op de vervaldatum. Het kan zijn dat het besluit slechts voor een beperkte periode geldig is. Dan zal de vervaldatum veelal al bij de creatie van het besluit bekend zijn. Het kan ook zijn dat het besluit later ingetrokken is, bijvoorbeeld vanwege gewijizigde omstandigheden (de betrokkene op wie het besluit van toepassing is, is overleden) of vanwege een toegekend bezwaar. In die gevallen is er veelal een gerelateerde zaak die onder meer tot gevolg heeft dat het besluit ingetrokken is.</w:t>
            </w:r>
          </w:p>
        </w:tc>
      </w:tr>
    </w:tbl>
    <w:bookmarkStart w:id="18" w:name="BKM_02E447FB_05DA_43fa_81EC_25C0085AD0C9"/>
    <w:bookmarkEnd w:id="1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datumPublicatie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Datum waarop het besluit gepubliceerd wordt.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Publicatiedatum (van BESCHIKKING) in het GFO Zaken 2004.</w:t>
            </w:r>
          </w:p>
        </w:tc>
      </w:tr>
    </w:tbl>
    <w:bookmarkStart w:id="19" w:name="BKM_C8F7C0AF_FBC8_4c0b_B246_1D9F908A7871"/>
    <w:bookmarkEnd w:id="1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0015</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datumVerzending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Datum waarop het besluit verzonden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Verzenddatum (van BESCHIKKING) in het GFO Zaken 2004.</w:t>
            </w:r>
          </w:p>
        </w:tc>
      </w:tr>
    </w:tbl>
    <w:bookmarkStart w:id="20" w:name="BKM_88B027D5_9C49_4066_AE46_65986E3E3C92"/>
    <w:bookmarkEnd w:id="2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Uiterlijke reactiedatum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Uiterlijke reactiedatum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datumUiterlijkeReactie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tot wanneer verweer tegen het besluit mogelijk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Afleidbaar gegeven (uit BESLUITTYPE.Reactietermijn en BESLUIT.Besluitdatum)</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reactiedatum valt op zich af te leiden met behulp van andere attributen zoals Besluittype.Reactietermijn en Besluitdatum. De reactiedatum is hier als attribuutsoort opgenomen om deze datum expliciet te kunnen communiceren. Zodoende hoeven partijen niet telkens deze datum zelf af te leiden (rekening houdend met weekend- en feestdagen) en hoeven </w:t>
            </w:r>
            <w:r w:rsidRPr="008A6917">
              <w:rPr>
                <w:rFonts w:ascii="Calibri" w:hAnsi="Calibri" w:cs="Arial"/>
                <w:color w:val="000000"/>
                <w:sz w:val="22"/>
                <w:szCs w:val="24"/>
                <w:lang w:eastAsia="en-US"/>
              </w:rPr>
              <w:lastRenderedPageBreak/>
              <w:t>zij niet te beschikken over de desbetreffende besluittype-attributen.</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uitkomst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uitkomst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RES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ZAAK waarbinnen het BESLUIT genomen is.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BESLUITTYPE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aard van het BESLUIT.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kan vastgelegd zijn als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kan vastgelegd zijn als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Aanduiding van het (de) INFORMATIEOBJECT(en) waarin het BESLUIT beschreven 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Besluiten worden veelal schriftelijk vastgelegd maar kunnen ook mondeling genomen zijn. Deze relatie verwijst naar het informatieobject waarin het besluit is vastgelegd, indien van toepassing. Mogelijkerwijs is het besluit in meerdere afzonderlijke informatieobject en vastgelegd of zijn in één informatieobject meerdere besluiten vastgelegd.</w:t>
            </w:r>
          </w:p>
        </w:tc>
      </w:tr>
    </w:tbl>
    <w:bookmarkStart w:id="21" w:name="BKM_3DFCD685_B081_47f0_B69A_A794202399E7"/>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22" w:name="_Toc404331955"/>
      <w:bookmarkStart w:id="23" w:name="_Toc404339214"/>
      <w:r>
        <w:t>Objecttype</w:t>
      </w:r>
      <w:r w:rsidRPr="008A6917">
        <w:rPr>
          <w:rFonts w:ascii="Arial" w:hAnsi="Arial"/>
          <w:lang w:val="en-AU"/>
        </w:rPr>
        <w:fldChar w:fldCharType="end"/>
      </w:r>
      <w:r w:rsidRPr="008A6917">
        <w:t xml:space="preserve"> </w:t>
      </w:r>
      <w:fldSimple w:instr="MERGEFIELD Element.Name" w:fldLock="1">
        <w:r w:rsidRPr="008A6917">
          <w:t>BETROKKENE</w:t>
        </w:r>
        <w:bookmarkEnd w:id="22"/>
        <w:bookmarkEnd w:id="23"/>
      </w:fldSimple>
    </w:p>
    <w:bookmarkStart w:id="24" w:name="BKM_D6D05601_4B87_42aa_BC87_39CFB764E92A"/>
    <w:bookmarkEnd w:id="2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benaming van de BETROKKENE  indien dit een (NIET) NATUURLIJK PERSOON, VESTIGING of specialisatie daarvan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ten eerste het overeenkomstige attribuutsoort bij SUBJECT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zijnde (niet) natuurlijke personen of vestigingen te kunnen zoeken op hun benaming. Het betreft het overeenkomstige gegeven bij SUBJECT in het RSGB.</w:t>
            </w:r>
          </w:p>
        </w:tc>
      </w:tr>
    </w:tbl>
    <w:bookmarkStart w:id="25" w:name="BKM_F2A7E14D_E4B6_40bd_97FB_0874B240AA24"/>
    <w:bookmarkEnd w:id="2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unieke identificatie van de BETROKKENE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21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Betrokkene typering gevolgd door de unieke aanduiding van het desbetreffende specialiserend objecttype.</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een afleidbaar gegeven dat is opgenomen om betrokkenen te kunnen zoeken op hun </w:t>
            </w:r>
            <w:r w:rsidRPr="008A6917">
              <w:rPr>
                <w:rFonts w:ascii="Calibri" w:hAnsi="Calibri" w:cs="Arial"/>
                <w:color w:val="000000"/>
                <w:sz w:val="22"/>
                <w:szCs w:val="24"/>
                <w:lang w:eastAsia="en-US"/>
              </w:rPr>
              <w:lastRenderedPageBreak/>
              <w:t>identificatie.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Opgebouwd uit Betrokkene typering gevolgd door de in het gespecialiserend, concreet objecttype te vinden waarde van het, in diens "Unieke Aanduiding Objecttype" gespecificeerd, attribuut.</w:t>
            </w:r>
          </w:p>
        </w:tc>
      </w:tr>
    </w:tbl>
    <w:bookmarkStart w:id="26" w:name="BKM_466431EC_7F60_4a12_B950_3A55DCE352FB"/>
    <w:bookmarkEnd w:id="2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Betrokkene typering gevolgd door de unieke aanduiding van het desbetreffende specialiserend objecttype.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aanduiding van het adres van de BETROKKENE indien dit adres in Nederland gelegen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(NIET) NATUURLIJK PERSOON of  VESTIGING het overeenkomstige attribuutsoort bij (NIET) NATUURLIJK PERSOON of VESTIGING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(NIET) NATUURLIJK PERSOON, VESTIGING en of de specialisaties daarvan betreft dit het adres waar de   (NIET) NATUURLIJK PERSOON, VESTIGINGverblijft dan wel bereikbaar is.</w:t>
            </w:r>
          </w:p>
        </w:tc>
      </w:tr>
    </w:tbl>
    <w:bookmarkStart w:id="27" w:name="BKM_C71035C0_1AC2_48c1_8BAF_123B63CA03FB"/>
    <w:bookmarkEnd w:id="2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aanduiding van het adres waar specialisaties van de BETROKKENE  zijnde een (NIET) NATUURLIJK PERSOON of VESTIGING dan wel een specialisatie daarvan, verblijft dan wel bereikbaar is in het buitenland.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te kunnen zoeken op hun eventuele buitenlandse adres. Het betreft het overeenkomstige gegeven bij (NIET) NATUURLIJK PERSOON of VESTIGING in het RSGB.</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 xml:space="preserve">heeft rol in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 xml:space="preserve">heeft rol in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taken, rechten en/of verplichtingen die een specifieke betrokkene heeft ten aanzien van een specifieke zaak.</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van de ROL de Roltype-omschrijving generiek 'Verantwoordelijke' is, dan kan de relatie alleen liggen naar de specialisatie ORGANISATORISCHE EENHEID of MEDEWERKER van BETROKKENE.</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ROL verbindt de zaak met de daarbij betrokken personen en organisaties. Het gaat daarbij om de aard van de betrokkenheid van zowel de, veelal externe, initiator van de zaak als de behandelaren van de zaak. De aard van de betrokkenheid is dan ook divers: aanvrager, behandelaar, medebehandelaar, belanghebbende, indiener namens een ander, etcetera.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is overigens  niet ondenkbaar dat één betrokkene meer dan één rol heeft in één zaak. Bijvoorbeeld als aanvrager van de zaak en als beschikkinghouder van het besluit (zoals een vergunning) dat de uitkomst is van de zaak.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er sprake is van machtiging door een betrokkene van een andere betrokken bij dezelfde zaak, dan kan dat bij de ROL gespecificeerd worden.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Tevens hebben we de gegevens opgenomen van het correspondentieadres waarop de (externe) betrokkene (natuurlijk persoon,niet-natuurlijk persoon of vestiging van niet-zaakbehandelende </w:t>
            </w:r>
            <w:r w:rsidRPr="008A6917">
              <w:rPr>
                <w:rFonts w:ascii="Calibri" w:hAnsi="Calibri" w:cs="Arial"/>
                <w:color w:val="000000"/>
                <w:sz w:val="22"/>
                <w:szCs w:val="24"/>
                <w:lang w:eastAsia="en-US"/>
              </w:rPr>
              <w:lastRenderedPageBreak/>
              <w:t>organisatie) in zijn of haar rol bij de zaak heeft aangegeven schriftelijk te willen communiceren indien dit afwijkt van het correspondentie-adres zoals dat voor de betrokkene regulier geldt.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VESTIGING is een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NIET-NATUURLIJK PERSOON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NIET-NATUURLIJK PERSOON is een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NATUURLIJK PERSOON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NATUURLIJK PERSOON als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MEDEWERKER als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ORGANISATORISCHE EENHEID als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bookmarkEnd w:id="21"/>
      </w:tr>
    </w:tbl>
    <w:bookmarkStart w:id="28" w:name="BKM_D0C3EA8E_77E1_43fd_A36A_26DC09B8C7E9"/>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29" w:name="_Toc404331956"/>
      <w:bookmarkStart w:id="30" w:name="_Toc404339215"/>
      <w:r>
        <w:t>Objecttype</w:t>
      </w:r>
      <w:r w:rsidRPr="008A6917">
        <w:rPr>
          <w:rFonts w:ascii="Arial" w:hAnsi="Arial"/>
          <w:lang w:val="en-AU"/>
        </w:rPr>
        <w:fldChar w:fldCharType="end"/>
      </w:r>
      <w:r w:rsidRPr="008A6917">
        <w:t xml:space="preserve"> </w:t>
      </w:r>
      <w:fldSimple w:instr="MERGEFIELD Element.Name" w:fldLock="1">
        <w:r w:rsidRPr="008A6917">
          <w:t>ENKELVOUDIG INFORMATIEOBJECT</w:t>
        </w:r>
        <w:bookmarkEnd w:id="29"/>
        <w:bookmarkEnd w:id="30"/>
      </w:fldSimple>
    </w:p>
    <w:bookmarkStart w:id="31" w:name="BKM_7DA741EF_5282_4260_9793_74A9E485B60F"/>
    <w:bookmarkEnd w:id="3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Formaat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Formaat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formaat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code voor de wijze waarop de inhoud van het ENKELVOUDIG INFORMATIEOBJECT is vastgelegd in een computerbestand.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MIME-types en –subtypes conform IANA</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Formaat moet van een waarde voorzien zijn indien: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de attribuutsoort Inhoud van een waarde is voorzien (d.w.z. het betreft een digitaal bestand),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Bestandsnaam een waarde heeft (d.w.z. het betreft een digitaal bestand) en uit de waarde van Bestandsnaam (cq. de bestandsextensie) geen geldig bestandstype af te leiden is.</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Het gaat hier om de bestandsoort van het enkelvoudig informatieobject. Het betreft het Dublin Core metadata-element ‘Format’ met als toelichting: Typically, Format will include the media-type or dimensions of the resource. </w:t>
            </w:r>
            <w:r w:rsidRPr="008A6917">
              <w:rPr>
                <w:rFonts w:ascii="Calibri" w:hAnsi="Calibri" w:cs="Arial"/>
                <w:color w:val="000000"/>
                <w:sz w:val="22"/>
                <w:szCs w:val="24"/>
                <w:lang w:val="en-US" w:eastAsia="en-US"/>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bij bijvoorbeeld omzetting naar een duurzaam bewaarbaar informatieobject, het formaat kan wijzigen kent deze attribuutsoort historie.</w:t>
            </w:r>
          </w:p>
        </w:tc>
      </w:tr>
    </w:tbl>
    <w:bookmarkStart w:id="32" w:name="BKM_47C799C8_2227_44fa_8706_E75E3091E445"/>
    <w:bookmarkEnd w:id="3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taal van de intellectuele inhoud van het ENKELVOUDIG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voorkeur ISO 639-2/B</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 xml:space="preserve">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 </w:t>
            </w:r>
            <w:r w:rsidRPr="008A6917">
              <w:rPr>
                <w:rFonts w:ascii="Calibri" w:hAnsi="Calibri" w:cs="Arial"/>
                <w:color w:val="000000"/>
                <w:sz w:val="22"/>
                <w:szCs w:val="24"/>
                <w:lang w:eastAsia="en-US"/>
              </w:rPr>
              <w:t>De Nederlandse taal wordt gecodeerd als “dut”.</w:t>
            </w:r>
          </w:p>
        </w:tc>
      </w:tr>
    </w:tbl>
    <w:bookmarkStart w:id="33" w:name="BKM_FB70DA8E_72C3_4c47_919A_A7FC247C539C"/>
    <w:bookmarkEnd w:id="3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Inhoud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Datgene wat in een ENKELVOUDIG INFORMATIEOBJECT wordt meegedeeld.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MIME-content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inhoud van het ENKELVOUDIG INFORMATIEOBJECT (in het spraakgebruik ‘het document’) in het formaat zoals vastgelegd in Formaat. Veelal gaat het om de tekst van een ENKELVOUDIG INFORMATIEOBJECT (bijvoorbeeld in pdf-formaat). Het kan bijvoorbeeld ook een afbeelding (in bijvoorbeeld jpg-formaat) of een kaart (in bijvoorbeeld gmlformaat) betreffen.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mogelijkheid bestaat dat de inhoud in een (al dan niet separaat) bestand wordt uitgewisseld of dat er alleen verwezen wordt naar de locatie waar zich de inhoud bevindt. Hiertoe zijn de attribuutsoorten Bestandsnaam respectievelijk Link opgenomen.</w:t>
            </w:r>
          </w:p>
        </w:tc>
      </w:tr>
    </w:tbl>
    <w:bookmarkStart w:id="34" w:name="BKM_0B356868_F741_4571_8A97_8BE13ACF4448"/>
    <w:bookmarkEnd w:id="3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Link</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URL waarmee de inhoud van het INFORMATIEOBJECT op te vragen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anyURL</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Vanwege vooral technische belemmeringen kan het voorkomen dat de attribuutsoort Inhoud geen waarde heeft d.w.z. dat de inhoud van het informatieobject ('het document' in het spraakgebruik) niet uitgewisseld wordt. Het attribuutsoort Link verwijst dan naar de locatie waar de inhoud van het informatieobject ('het document') zich bevindt en schept de mogelijkheid de Inhoud ('het document') op te vragen. Een meer structurelere wijze om de Inhoud op te vragen, is uiteraard met behulp van de Identificatie.</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35" w:name="BKM_09DCA738_724B_46b2_9E7F_8D3C9DFB7211"/>
      <w:bookmarkEnd w:id="35"/>
    </w:p>
    <w:bookmarkStart w:id="36" w:name="BKM_8BD8C804_0370_477f_A4EF_BB7DA3B4AC4C"/>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Bestandsnaam ENKELVOUDIG INFORMATIEOBJECT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bestandsnaam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De naam van het fysieke bestand waarin de inhoud van het informatieobject is vastgelegd.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2009</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Veelal zal de Inhoud uitgewisseld worden in de vorm van een fysiek bestand. De naam daarvan kan bestaan uit de Titel, aangevuld met de bestandsextensie, gescheiden door een punt. Het kan ook een anders samengestelde naam zijn, al dan niet inclusief extensie. De voorwaarde is dat de ontvanger uit de bestandsnaam (c.q. de extensie) dan wel uit Formaat het type bestand kan afleiden. Deze groepattrbuutsoort bevat de bestandsnaam in twee attribuutsoorten: de eigenlijke naam en de bestandsextensie. Aangezien, bij bijvoorbeeld omzetting naar een duurzaam bewaarbaar informatieobject, de bestandsnaam kan wijzigen (omdat deze veelal ook de bestandsextebsie bevat), kent deze attribuutsoort historie.</w:t>
            </w:r>
          </w:p>
        </w:tc>
      </w:tr>
    </w:tbl>
    <w:bookmarkStart w:id="37" w:name="BKM_BF0D27AE_6D17_4c29_914E_30161378F63A"/>
    <w:bookmarkEnd w:id="3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Naam</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De naam van het fysieke bestand zonder aanduiding van het formaat in een extensie.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AN255</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in fysieke bestandsnamen toegestane tekens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naam van het bestand, zonder de formaat-extensie (zoals .pdf). Deze extensie wordt vastgelegd met de tweede attribuutsoort van de groepattribuutsoort waarvan deze attribuutsoort deel uit maakt.</w:t>
            </w:r>
          </w:p>
        </w:tc>
      </w:tr>
    </w:tbl>
    <w:bookmarkStart w:id="38" w:name="BKM_DD9ED06C_30A5_4193_B1DB_6A1053ACF096"/>
    <w:bookmarkEnd w:id="3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Extensie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Aanduiding van het format van het bestand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AN5</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formaat-extensie van de bestandsnaam is een aanduiding van het bestandsformaat. Bij Windows-bestanden is dit de, meestal drieletterige, code na de meest rechtse punt. De extensie op zich kan omvolledige of valse informatie geven over, en niet overeenkomen met het eigenlijke bestandsformaat dat wordt vastgelegd met de attribuutsoort Formaat.</w:t>
            </w:r>
          </w:p>
        </w:tc>
      </w:tr>
      <w:bookmarkEnd w:id="36"/>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39" w:name="BKM_7BB9AAA3_0189_4f7c_943C_BB5C3091A4FB"/>
    <w:bookmarkEnd w:id="3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Bestandsomvang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Bestandsomvang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omvang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Ruimtebeslag op het digitale opslagmedium waarin het fysieke bestand met de inhoud van het INFORMATIEOBJECT is vastgelegd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N10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Omvang van het fysieke bestand in aantal bytes.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moet van een waarde zijn voorzien op het moment dat het enkelvoudig INFORMATIEOBJECT een digitaal bestand betreft en gearchiveerd wordt d.w.z. wanneer de attribuutsoort Inhoud een waarde heeft en de attribuutsoort INFORMATIEOBJECT Status de waarde 'Gearchiveerd' krijgt.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w:t>
            </w:r>
          </w:p>
        </w:tc>
      </w:tr>
    </w:tbl>
    <w:bookmarkStart w:id="40" w:name="BKM_C1B6C924_4DB3_4448_8E39_D08229BF1447"/>
    <w:bookmarkStart w:id="41" w:name="BKM_5EB274F6_D137_4213_9F1D_100090DD3227"/>
    <w:bookmarkEnd w:id="4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Integriteit ENKELVOUDIG INFORMATIEOBJECT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integriteit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 xml:space="preserve">Uitdrukking van mate van volledigheid en onbeschadigd zijn van digitaal bestand </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kern hiervan betreft een waarde waarmee in een later stadium de integriteit kan worden </w:t>
            </w:r>
            <w:r w:rsidRPr="008A6917">
              <w:rPr>
                <w:rFonts w:ascii="Calibri" w:hAnsi="Calibri" w:cs="Calibri"/>
                <w:color w:val="000000"/>
                <w:sz w:val="22"/>
                <w:szCs w:val="22"/>
                <w:lang w:eastAsia="en-US"/>
              </w:rPr>
              <w:lastRenderedPageBreak/>
              <w:t>gecontroleerd. Bijvoorbeeld door berekening van de checksum, of door middel van een digitale handtekening of digitaal watermerk. Het bestaat uit de attribuutsoorten: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Algoritme</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Waarde</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Datum.</w:t>
            </w:r>
          </w:p>
        </w:tc>
      </w:tr>
    </w:tbl>
    <w:bookmarkStart w:id="42" w:name="BKM_3FF8AC87_AF1E_4522_BBAB_CC7D7A2FDA65"/>
    <w:bookmarkEnd w:id="4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Algoritme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Aanduiding van algoritme, gebruikt om de checksum te maken.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Namen van toepasselijke algoritmen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Aanduiding of het een authentiek gegeven (attribuutsoort) betreft.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aanduiding van het algoritme maakt het mogelijk de checksum te controleren.</w:t>
            </w:r>
          </w:p>
        </w:tc>
      </w:tr>
    </w:tbl>
    <w:bookmarkStart w:id="43" w:name="BKM_7113B520_5288_444a_A0FA_05D55A3BCCA0"/>
    <w:bookmarkEnd w:id="4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Waarde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De waarde van de checksum.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Aaneengesloten cijfers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de checksum, het controlegetal, maakt het mogelijk te controleren of het bestand niet gecorrumpeerd is.</w:t>
            </w:r>
          </w:p>
        </w:tc>
      </w:tr>
    </w:tbl>
    <w:bookmarkStart w:id="44" w:name="BKM_D6022B0A_F5C9_472c_86CB_C908F288F98B"/>
    <w:bookmarkEnd w:id="4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Datum</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waarop de checksum is gemaakt.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(jjjjmmdd)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41"/>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bookmarkStart w:id="45" w:name="BKM_581782DA_D6CB_40b1_A78D_A4C048A3CB6F"/>
    <w:bookmarkEnd w:id="28"/>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46" w:name="_Toc404331957"/>
      <w:bookmarkStart w:id="47" w:name="_Toc404339216"/>
      <w:r>
        <w:t>Objecttype</w:t>
      </w:r>
      <w:r w:rsidRPr="008A6917">
        <w:rPr>
          <w:rFonts w:ascii="Arial" w:hAnsi="Arial"/>
          <w:lang w:val="en-AU"/>
        </w:rPr>
        <w:fldChar w:fldCharType="end"/>
      </w:r>
      <w:r w:rsidRPr="008A6917">
        <w:t xml:space="preserve"> </w:t>
      </w:r>
      <w:fldSimple w:instr="MERGEFIELD Element.Name" w:fldLock="1">
        <w:r w:rsidRPr="008A6917">
          <w:t>INFORMATIEOBJECT</w:t>
        </w:r>
        <w:bookmarkEnd w:id="46"/>
        <w:bookmarkEnd w:id="47"/>
      </w:fldSimple>
    </w:p>
    <w:bookmarkStart w:id="48" w:name="BKM_CB08FF35_EE64_4504_90CF_835DA32E636C"/>
    <w:bookmarkEnd w:id="4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Informatieobjectidentificatie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Informatieobjectidentificatie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binnen een gegeven context ondubbelzinnige referentie naar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de attribuutsoort wordt bepaald bij de creatie of vastlegging van een (instantie van een) informatieobject en wijzigt daarna niet meer.</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om een uniek kenmerk, gevormd door een reeks letters, cijfers en/of leestekens, dat het informatieobject uniek identificeert binnen de organisatie die het informatieobject heeft gecreëerd of heeft ontvangen en als eerste in een samenwerkingsketen heeft vastgelegd (cq. de ‘gegeven context’). Door combinatie met het RSIN van die organisatie, als waarde van de attribuutsoort ‘Bronorganisatie’, wordt een voor geheel Nederland unieke aanduiding van informatieobjecten verkregen.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bl>
    <w:bookmarkStart w:id="49" w:name="BKM_79282AF8_D445_4ef7_B56F_26397A5DF277"/>
    <w:bookmarkEnd w:id="4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 xml:space="preserve">Het RSIN van de Niet-natuurlijk persoon zijnde de organisatie die het informatieobject heeft gecreëerd of heeft ontvangen en als eerste in een samenwerkingsketen heeft vastgelegd. </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Landelijk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heeft gecreëerd of heeft ontvangen en als eerste in een samenwerkingsketen heeft vastgelegd. 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Informatieobjectidentificatie de unieke aanduiding van een informatieobject voor geheel Nederland.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het informatieobject over zou gaan naar een andere organisatie. Er is immers maar één organisatie die het informatieobject gecreëerd of als eerste vastgelegd heeft.</w:t>
            </w:r>
          </w:p>
        </w:tc>
      </w:tr>
    </w:tbl>
    <w:bookmarkStart w:id="50" w:name="BKM_61F9ED59_4DA5_4099_ADAC_8D7FEFDD0F37"/>
    <w:bookmarkEnd w:id="5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Creatiedatum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datum of een gebeurtenis in de levenscyclus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Deze datum verwijst gewoonlijk naar de creatie van het INFORMATIEOBJECT. </w:t>
            </w:r>
            <w:r w:rsidRPr="008A6917">
              <w:rPr>
                <w:rFonts w:ascii="Calibri" w:hAnsi="Calibri" w:cs="Arial"/>
                <w:color w:val="000000"/>
                <w:sz w:val="22"/>
                <w:szCs w:val="24"/>
                <w:lang w:val="en-US" w:eastAsia="en-US"/>
              </w:rPr>
              <w:t xml:space="preserve">Het betreft het Dublin Core metadata-element ‘Date’ met als toelichting: Typically, Date will be associated with the creation or availability of the resource. Recommended best practice for encoding the date value is defined in a profile of ISO 8601 (W3CDTF) and includes (among others) dates of the form </w:t>
            </w:r>
            <w:r w:rsidRPr="008A6917">
              <w:rPr>
                <w:rFonts w:ascii="Calibri" w:hAnsi="Calibri" w:cs="Arial"/>
                <w:color w:val="000000"/>
                <w:sz w:val="22"/>
                <w:szCs w:val="24"/>
                <w:lang w:val="en-US" w:eastAsia="en-US"/>
              </w:rPr>
              <w:lastRenderedPageBreak/>
              <w:t>YYYY-MM-DD.</w:t>
            </w:r>
          </w:p>
        </w:tc>
      </w:tr>
    </w:tbl>
    <w:bookmarkStart w:id="51" w:name="BKM_FFEE3095_1146_4106_A1ED_70A253812FA6"/>
    <w:bookmarkEnd w:id="5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Ontvangstdatum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het INFORMATIEOBJECT ontvangen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Verplicht te registreren voor INFORMATIEOBJECTen die van buiten de zaakbehandelende organisatie(s) ontvangen zijn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datum waarop het INFORMATIEOBJECT ontvangen is door de zaakbehandelende organisatie(s), dus niet door een specifieke afdeling of medewerker daarvan.</w:t>
            </w:r>
          </w:p>
        </w:tc>
      </w:tr>
    </w:tbl>
    <w:bookmarkStart w:id="52" w:name="BKM_C599CC41_0FBE_49ab_89EA_AEF2E93F132E"/>
    <w:bookmarkEnd w:id="5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Afzender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persoon of organisatie waarvan het informatieobject is ontvangen.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‘afzender’ en indien de attribuutsoort Ontvangstdatum van een waarde is voorzien.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afzender van een, door de zaakbehandelende organisatie, ontvangen INFORMATIEOBJECT indien de afzender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53" w:name="BKM_21E0EC21_5217_4582_A8B8_CA0EE3EFDFAD"/>
    <w:bookmarkEnd w:id="5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Titel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naam waaronder het INFORMATIEOBJECT formeel bekend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‘Title’ met als toelichting: Typically, Title will be a name by which the resource is formally known.</w:t>
            </w:r>
          </w:p>
        </w:tc>
      </w:tr>
    </w:tbl>
    <w:bookmarkStart w:id="54" w:name="BKM_1DB068B6_3EAE_4d79_B1EC_73905A5994FC"/>
    <w:bookmarkEnd w:id="5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generieke beschrijving van de inhoud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‘Description’ met als toelichting: Examples of Description include, but are not limited to, an abstract, table of contents, reference to a graphical representation of content, or free-text account of the content.</w:t>
            </w:r>
          </w:p>
        </w:tc>
      </w:tr>
    </w:tbl>
    <w:bookmarkStart w:id="55" w:name="BKM_003A0476_463D_43a5_8CAC_06C64057A156"/>
    <w:bookmarkEnd w:id="5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Versie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bewerkingsfase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een versienummer zoals ‘0.2’ en 1.0’.</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we er voor gekozen hebben om zowel dit attribuuttype als het attribuuttype Status optioneel te verklaren, ware het aan te bevelen bij elk documemt in ieder geval één van beide attributen van een waarde te voorzien. Nb: De attribuutsoort is in versie 2.0 verplaatst van ENKELVOUDIG INFORMATIEOBJECT naar INFORMATIEOBJECT.</w:t>
            </w:r>
          </w:p>
        </w:tc>
      </w:tr>
    </w:tbl>
    <w:bookmarkStart w:id="56" w:name="BKM_F453B17A_1318_4e94_BBF4_0B7A6FD70315"/>
    <w:bookmarkEnd w:id="5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stand van zaken van een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 bewerking’ (aan het informatieobject wordt nog gewerkt)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 vaststelling’ (informatieobject af maar moet nog vastgesteld worden)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‘definitief’ (informatieobject door bevoegd iets of iemand vastgesteld dan wel ontvangen)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(informatieobject duurzaam bewaarbaar gemaakt; een gearchiveerd informatie-element)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komen niet voor als de attribuutsoort Ontvangstdatum van een waarde is voorzien.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komen niet voor als de attribuutsoort Archiefnominatie de waarde ‘conform zaak’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aanduidingen zoals hieronder genoemd. Dus niet ‘afgehandeld’. Immers, zaken worden afgehandeld, informatieobjecten niet. Wel spelen informatieobjecten daarbij een rol.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zijn niet van toepassing op ontvangen informatieobjecten.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zijn alleen relevant als het archiefregime voor het informatieobject afwijkt van dat van de zaak waarin het informatieobject is ontstaan (zie attribuutsoort Archiefnominatie)..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Nb. De attribuutsoort is in versie 2.0 verplaatst van ENKELVOUDIG INFORMATIEOBJECT naar INFORMATIEOBJECT (en gewijzigd).</w:t>
            </w:r>
          </w:p>
        </w:tc>
      </w:tr>
    </w:tbl>
    <w:bookmarkStart w:id="57" w:name="BKM_C06162CD_CFEA_4c04_BE26_76BC4DF42A16"/>
    <w:bookmarkEnd w:id="5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het INFORMATIEOBJECT verzonden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verzenddatum zoals deze op het INFORMATIEOBJECT vermeld is (indien van toepassing), voor zowel inkomende als uitgaande INFORMATIEOBJECTen.</w:t>
            </w:r>
          </w:p>
        </w:tc>
      </w:tr>
    </w:tbl>
    <w:bookmarkStart w:id="58" w:name="BKM_812C48F2_B1B5_403e_8290_0CD09DF27F26"/>
    <w:bookmarkEnd w:id="5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Geadresseerde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persoon of organisatie waarnaar het informatieobject is verzonden.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‘geadresseerde’ en indien de attribuutsoort Verzenddatum van een waarde is voorzien.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geadresseerde van een, door de zaakbehandelende organisatie, opgemaakt of ontvangen INFORMATIEOBJECT indien de geadresseerde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59" w:name="BKM_A7A897CF_ECB5_45c1_A0CD_698E1D66F2CF"/>
    <w:bookmarkEnd w:id="5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Vertrouwelijkaanduiding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mate waarin het INFORMATIEOBJECT voor de openbaarheid bestemd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ZEER GEHEIM (indien kennisnemen door niet gerechtigden zeer ernstige schade kan toebrengen aan het belang van de Staat of zijn bondgenoten)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GEHEIM (indien kennisnemen door niet gerechtigden ernstige schade kan toebrengen aan het belang van de Staat of zijn bondgenoten)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CONFIDENTIEEL (indien kennisnemen door niet gerechtigden schade kan toebrengen aan het belang van de Staat of zijn bondgenoten)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VERTROUWELIJK (indien kennisnemen door niet gerechtigden nadeel kan toebrengen aan het belang van één of meer zaakbehandelende organisaties, betrokkenen bij de zaak en/of </w:t>
            </w:r>
            <w:r w:rsidRPr="008A6917">
              <w:rPr>
                <w:rFonts w:ascii="Calibri" w:hAnsi="Calibri" w:cs="Arial"/>
                <w:color w:val="000000"/>
                <w:sz w:val="22"/>
                <w:szCs w:val="24"/>
                <w:lang w:eastAsia="en-US"/>
              </w:rPr>
              <w:lastRenderedPageBreak/>
              <w:t>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OPENBAAR (in alle andere gevallen)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domeinwaarden zijn afgeleid van het Besluit voorschrift informatiebeveiliging rijksdienst bijzondere informatie (VIRBI).</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60" w:name="BKM_CE3FEBF5_4AAF_4272_B33B_725342503D86"/>
      <w:bookmarkEnd w:id="60"/>
    </w:p>
    <w:bookmarkStart w:id="61" w:name="BKM_C9181BEA_CF58_401e_8C7D_C7773258D06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Gebruiksrechten INFORMATIEOBJECT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gebruiksrechten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Voorwaarden verbonden aan het gebruik van het informatieobject anders dan raadpleging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groepattribuutsoort moet van waarden voorzien zijn bij beëindiging van de zaak waaraan het informatieobject is gerelateerd d.w.z. indien het attribuutsoort ZAAK . Einddatum van een waarde is voorzien.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auteurswet geeft de creator/eigenaar van informatie bepaalde bevoegdheden om beperkingen of voorwaarden te stellen aan (her)gebruik van informatie. Met deze attribuutsoort worden de gebruiksrechten vastgelegd, inclusief de periode waarin deze gebruiksrechten gelden. Het gaat bijvoorbeeld om auteursrechtelijke beperkingen en voorschriften voor het citeren van en verwijzen naar het record.</w:t>
            </w:r>
          </w:p>
        </w:tc>
      </w:tr>
    </w:tbl>
    <w:bookmarkStart w:id="62" w:name="BKM_4940D86E_3852_4656_8977_9AD6DDF61834"/>
    <w:bookmarkEnd w:id="6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Einddatum gebruiksrechten</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Einddatum gebruiksrechten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Einddatum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einddatum wordt alleen van een waarde voorzien indien deze bekend is.</w:t>
            </w:r>
          </w:p>
        </w:tc>
      </w:tr>
    </w:tbl>
    <w:bookmarkStart w:id="63" w:name="BKM_6B907592_60F3_4cb8_A8FE_0E26291DDF75"/>
    <w:bookmarkEnd w:id="6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Omschrijving voorwaarden</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Omschrijving voorwaarden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Omschrijving van de van  toepassing zijnde voorwaarden aan het gebruik anders dan raadpleging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AN30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“Geen gebruiksrechten” (default waarde; er zijn geen voorwaarden aan het gebruik anders dan raadpleging)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“Hergebruik onder voorwaarden” (voor het gebruik anders dan raadpleging gelden voorwaarden conform de auteurswet)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“Verbod op hergebruik” (gebruik anders dan raadpleging is niet toegestaan)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64" w:name="BKM_4625E514_40D0_43f8_A1A4_094CA7DB6AB8"/>
    <w:bookmarkEnd w:id="6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Startdatum gebruiksrechten</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Startdatum gebruiksrechten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Begindatum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Doorgaans is de datum van creatie van het informatieobject de startdatum</w:t>
            </w:r>
          </w:p>
        </w:tc>
      </w:tr>
      <w:bookmarkEnd w:id="61"/>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65" w:name="BKM_D9EEAEDB_CDE9_4730_80EC_370D8D06F22E"/>
    <w:bookmarkEnd w:id="6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Archiefnominatie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Aanduiding of het INFORMATIEOBJECT blijvend bewaard of na een bepaalde termijn vernietigd moet worden.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15-12-2013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AN16</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“conform zaak” (de zaak bepaalt het archiefregime voor het informatieobject”)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“vernietigen” (het informatieobject moet op of na de Archiefactiedatum vernietigd worden)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 “blijvend bewaren” (het informatieobject moet bewaard blijven en op de Archiefactiedatum overgedragen worden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‘Status’ de waarde ‘gearchiveerd’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Zie verder de toelichting bij ZAAK.Archiefnominatie.</w:t>
            </w:r>
          </w:p>
        </w:tc>
      </w:tr>
    </w:tbl>
    <w:bookmarkStart w:id="66" w:name="BKM_6AC7B378_0D77_4b10_92EA_95BC804A80AC"/>
    <w:bookmarkEnd w:id="6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Archiefactiedatum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datumArchiefactie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datum waarop het gearchiveerde INFORMATIEOBJECT vernietigd moet worden dan wel overgebracht moet worden naar een archiefbewaarplaats.</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15-12-2013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‘Archiefnominatie’ een waarde ongelijk "conform zaak"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vrijwel elk informatieobject geldt dat dit gearchiveerd wordt en na een bepaalde termijn vernietigd of overgebracht moet worden. 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 </w:t>
            </w:r>
            <w:r w:rsidRPr="008A6917">
              <w:rPr>
                <w:rFonts w:ascii="Calibri" w:hAnsi="Calibri" w:cs="Arial"/>
                <w:color w:val="000000"/>
                <w:sz w:val="22"/>
                <w:szCs w:val="24"/>
                <w:lang w:eastAsia="en-US"/>
              </w:rPr>
              <w:lastRenderedPageBreak/>
              <w:t>Hiervan is alleen sprake als het attribuutsoort Archiefnominatie een waarde ongelijk “Conform zaak” heeft. De termijn voor vernietigen of overbrengen eindigt met de Archiefactiedatum. Van welke van deze acties sprake is, blijkt uit de waarde van Archiefnominatie. De voor het informatieobject geldende Archiefactiedatum hangt af van het zaaktype, van het resultaat van de zaak en van de resultaten van eventuele andere gerelateerde zaken. De mogelijke bewaartermijnen zijn per resultaat gespecificeerd bij het zaaktype in de van toepassing zijnde zaaktype-catalogus. Voor een niet te archiveren informatieobject is de termijn nul dagen en is de Archiefactiedatum gelijk aan de Einddatum van de zaak.</w:t>
            </w:r>
          </w:p>
        </w:tc>
      </w:tr>
    </w:tbl>
    <w:bookmarkStart w:id="67" w:name="BKM_24277038_EF81_4e10_92BC_68AB8969FE4D"/>
    <w:bookmarkEnd w:id="6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Auteur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persoon of organisatie die in de eerste plaats verantwoordelijk is voor het creëren van de inhoud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kan zowel een medewerker of organisatorische eenheid van de zaakbehandelende organisatie betreffen als een externe partij (persoon of organisatie).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‘Creator’ met als toelichting: Examples of Creator include a person, an organization, or a service. Typically, the name of a Creator should be used to indicate the entity.</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een ontvangen informatieobject kan de afzender de auteur zijn maar dat kan ook een ander zijn bijvoorbeeld in het geval dat de afzender een document van een derde meestuurt.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 in pdf), degene die verantwoordelijk is voor de inhoud van het informatieobject vanuit zijn of haar rol bij de zaak (veelal degene in de rol van Zaakcoördinator).</w:t>
            </w:r>
          </w:p>
        </w:tc>
      </w:tr>
    </w:tbl>
    <w:bookmarkStart w:id="68" w:name="BKM_C55496E5_6312_451f_8B9F_F5B73A2C9016"/>
    <w:bookmarkEnd w:id="6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Ondertekeningsoort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Ondertekeningsoort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ondertekeningsoort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Aanduiding van de wijze van ondertekening van het INFORMATIEOBJECT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Aanduidingen van rechtsgeldige wijzen van ondertekening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mag niet van een waarde zijn voorzien als de attribuutsoort ‘Status’ de waarde ‘in bewerking’ of ‘ter vaststelling’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Teneinde gebruik te kunnen maken van de rechtskracht van documenten cq. informatieobjecten is het van belang te weten wanneer het document ondertekend is. In combinatie met de attribuutsoort Ondertekeningsoort verschaft dit rechtskracht aan het document.</w:t>
            </w:r>
          </w:p>
        </w:tc>
      </w:tr>
    </w:tbl>
    <w:bookmarkStart w:id="69" w:name="BKM_489C8AEF_7CAA_40e5_88CB_98CD03E5C340"/>
    <w:bookmarkEnd w:id="6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Ondertekeningdatum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Ondertekeningdatum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ondertekeningdatum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datum waarop de ondertekening van het INFORMATIEOBJECT heeft plaatsgevonden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mag alleen van een waarde zijn voorzien als de attribuutsoort ‘Ondertekeningsoort’ van een waarde is voorzien.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Teneinde gebruik te kunnen maken van de rechtskracht van documenten cq. informatieobjecten is het van belang te weten of het een rechtsgeldig ondertekend document betreft. Met dit attribuutsoort wordt de wijze van ondertekening vastgelegd, zoals ‘analoog’, ‘digitaal’, ‘PKI’ e.d.</w:t>
            </w:r>
          </w:p>
        </w:tc>
      </w:tr>
    </w:tbl>
    <w:bookmarkStart w:id="70" w:name="BKM_7236361D_303B_46df_8F47_E4260716DC65"/>
    <w:bookmarkEnd w:id="7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Verschijningsvorm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Richtlijn Metagegevens Overheidsinformatie (RMO)</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essentiële opmaakaspecten van een INFORMATIEOBJECT.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RMO</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november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essentiële opmaakaspecten (zoals lay-out,  kleurgebruik bij kaarten, etc) dienen te worden vastgelegd als het kennis hebben van de opmaakaspecten van belang is voor het juist kunnen interpreteren van de inhoud van het informatieobject. Deze opmaakaspecten worden bijvoorbeeld in sjablonen en stylesheets bepaald. Ook kan het gaan om de legenda bij een kaart. 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 xml:space="preserve">is ontvangen van of verzonden aan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 xml:space="preserve">is ontvangen van of verzonden aan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BETROKKENE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BETROKKENE waarvan het INFORMATIEOBJECT is ontvangen en/of waaraan het is verzonden.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Hiermee wordt een informatieobject gestructureerd voorzien van de NAW-gegevens van de afzenden of geadresseerde van een, door de zaakbehandelende organisatie, ontvangen of verzonden INFORMATIEOBJECT. Alternatief is het ongestructureerd vastleggen van deze gegevens </w:t>
            </w:r>
            <w:r w:rsidRPr="008A6917">
              <w:rPr>
                <w:rFonts w:ascii="Calibri" w:hAnsi="Calibri" w:cs="Arial"/>
                <w:color w:val="000000"/>
                <w:sz w:val="22"/>
                <w:szCs w:val="24"/>
                <w:lang w:eastAsia="en-US"/>
              </w:rPr>
              <w:lastRenderedPageBreak/>
              <w:t>met de attributsoorten Afzender resp. Geadresseerde van INFORMATIEOBJECT. De zaakbehandelende organisatie heeft hiermee per informatieobject een keuze om deze gegevens al dan niet gestructureerd vast te leggen.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kent eigenschappen, zie de relatieklasse VERZENDING.</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INFORMATIEOBJECTTYPE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aard van het INFORMATIEOBJECT zoals gehanteerd door de zaakbehandelende organisatie.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w:t>
            </w:r>
          </w:p>
        </w:tc>
        <w:bookmarkEnd w:id="45"/>
      </w:tr>
    </w:tbl>
    <w:bookmarkStart w:id="71" w:name="BKM_1C28F5AC_5659_4108_85BB_EC339F00306A"/>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72" w:name="_Toc404331958"/>
      <w:bookmarkStart w:id="73" w:name="_Toc404339217"/>
      <w:r>
        <w:t>Objecttype</w:t>
      </w:r>
      <w:r w:rsidRPr="008A6917">
        <w:rPr>
          <w:rFonts w:ascii="Arial" w:hAnsi="Arial"/>
          <w:lang w:val="en-AU"/>
        </w:rPr>
        <w:fldChar w:fldCharType="end"/>
      </w:r>
      <w:r w:rsidRPr="008A6917">
        <w:t xml:space="preserve"> </w:t>
      </w:r>
      <w:fldSimple w:instr="MERGEFIELD Element.Name" w:fldLock="1">
        <w:r w:rsidRPr="008A6917">
          <w:t>KLANTCONTACT</w:t>
        </w:r>
        <w:bookmarkEnd w:id="72"/>
        <w:bookmarkEnd w:id="73"/>
      </w:fldSimple>
    </w:p>
    <w:bookmarkStart w:id="74" w:name="BKM_627E6CE3_8797_4b96_A5C9_8864389023C1"/>
    <w:bookmarkEnd w:id="7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unieke aanduiding van een KLANTCONTACT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nummering van KLANTCONTACTen volgens een organisatie-eigen systematiek. Als systematiek kan bijvoorbeeld gehanteerd worden het jaartal gevolgd door een oplopend volgnummer of het tijdstip, tot op de honderdste seconde, van het begin van de registratie van het KLANTCONTACT. Beseft moet worden dat de aldus gegenereerde identificatie beschouwd moet worden als een uniek betekenisloos kenmerk.</w:t>
            </w:r>
          </w:p>
        </w:tc>
      </w:tr>
    </w:tbl>
    <w:bookmarkStart w:id="75" w:name="BKM_C6239CFC_5A25_42db_9BD4_E9472DD58A72"/>
    <w:bookmarkEnd w:id="7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Datum-tijd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datum en het tijdstip waarop het KLANTCONTACT begint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datum/tijd (JJJJMMDDHHSS)</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tot op heden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6" w:name="BKM_E0980E81_E6E7_456b_8D8C_1F66987EF551"/>
    <w:bookmarkEnd w:id="7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Kanaal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Het communicatiekanaal waarlangs het KLANTCONTACT gevoerd wordt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het om persoonlijk contact gaat zal het veelal het contact aan het loket of de telefoon betreffen.</w:t>
            </w:r>
          </w:p>
        </w:tc>
      </w:tr>
    </w:tbl>
    <w:bookmarkStart w:id="77" w:name="BKM_ADBDE3EA_3310_4dd7_BB46_32306A597D7D"/>
    <w:bookmarkEnd w:id="7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 xml:space="preserve">Onderwerp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 xml:space="preserve">Onderwerp </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onderwerp</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kern van datgene waar het KLANTCONTACT over gaat.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8" w:name="BKM_F8D8880B_1F87_4c8b_BE83_C92AAF747619"/>
    <w:bookmarkEnd w:id="7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Samenvattende beschrijving van de relevante kenmerken van het gevoerde KLANTCONTACT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heeft betrekking op</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heeft betrekking op</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ZAAK waarop het KLANTCONTACT betrekking heeft.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NATUURLIJK PERSOON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NATUURLIJK PERSOON waarmee een individueel contact over een ZAAK plaats heeft gevonden.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Vestiging (één van beide).</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NATUURLIJK PERSOON (één van beide).</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contact heeft plaatsgevonden met een medewerker van de vestiging. De gegevens van deze contactpersoon zijn opgenomen in de relatieklasse KLANT-CONTACTPERSOON</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heeft relevant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heeft relevant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INFORMATIEOBJECTen die een rol spelen bij en/of ontvangen zijn gedurende een KLANTCONTACT.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gevoerd door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gevoerd door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 xml:space="preserve">De MEDEWERKER die het individuele contact met 'de klant' over een ZAAK heeft gehad.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71"/>
      </w:tr>
    </w:tbl>
    <w:bookmarkStart w:id="79" w:name="BKM_E148F5D6_3B4A_4d61_AD6A_A6B577597584"/>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80" w:name="_Toc404331959"/>
      <w:bookmarkStart w:id="81" w:name="_Toc404339218"/>
      <w:r>
        <w:t>Objecttype</w:t>
      </w:r>
      <w:r w:rsidRPr="008A6917">
        <w:rPr>
          <w:rFonts w:ascii="Arial" w:hAnsi="Arial"/>
          <w:lang w:val="en-AU"/>
        </w:rPr>
        <w:fldChar w:fldCharType="end"/>
      </w:r>
      <w:r w:rsidRPr="008A6917">
        <w:t xml:space="preserve"> </w:t>
      </w:r>
      <w:fldSimple w:instr="MERGEFIELD Element.Name" w:fldLock="1">
        <w:r w:rsidRPr="008A6917">
          <w:t>MEDEWERKER</w:t>
        </w:r>
        <w:bookmarkEnd w:id="80"/>
        <w:bookmarkEnd w:id="81"/>
      </w:fldSimple>
    </w:p>
    <w:bookmarkStart w:id="82" w:name="BKM_FF819D54_0C4A_4cf7_A828_6587669A8702"/>
    <w:bookmarkEnd w:id="8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Medewerkeridentificatie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Medewerkeridentificatie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korte unieke aanduiding van de MEDEWERKER.</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organisatie(s) kan hier zelf een classificatie voor definiëren.</w:t>
            </w:r>
          </w:p>
        </w:tc>
      </w:tr>
    </w:tbl>
    <w:bookmarkStart w:id="83" w:name="BKM_79457AE1_2585_4ce0_A864_D4ADE30A2135"/>
    <w:bookmarkEnd w:id="8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achternaam zoals de MEDEWERKER die in het dagelijkse verkeer gebruikt.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NatuurlijkPersoon.Geslachtsnaam met dien verstande dat, in afwijking daarop, eventueel voorkomende voorvoegsels niet in de geslachtsnaam zijn opgenomen (zie attribuutsoort Voorvoegsel achternaam).</w:t>
            </w:r>
          </w:p>
        </w:tc>
      </w:tr>
    </w:tbl>
    <w:bookmarkStart w:id="84" w:name="BKM_AE3CF305_B845_40cf_A9E3_2DE97CB31F46"/>
    <w:bookmarkEnd w:id="8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Datum uit dienst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uit dienst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datumUitDienst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aanduiding van de datum waarop de arbeidsplaatsvervulling eindigt.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GFO-Personeel</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5" w:name="BKM_2EEFDDE3_164E_4dc6_8573_205834C1AF47"/>
    <w:bookmarkEnd w:id="8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Elektronisch postadres waaronder de MEDEWERKER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86" w:name="BKM_F17EE707_8A6A_483b_9ED7_204707E1F384"/>
    <w:bookmarkEnd w:id="8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Functie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aanduiding van de taken, rechten en plichten die de MEDEWERKER heeft of heeft gehad binnen de zaakbehandelende organisatie.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dit attribuut wordt (materiele) historie vastgelegd aangezien het van belang is in welke hoedanigheid de medewerker een rol in een zaak heeft vervuld.</w:t>
            </w:r>
          </w:p>
        </w:tc>
      </w:tr>
    </w:tbl>
    <w:bookmarkStart w:id="87" w:name="BKM_AA40C186_C355_457e_99D9_24BE43B05301"/>
    <w:bookmarkEnd w:id="8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Geslachtsaanduiding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0410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aanduiding die aangeeft of de persoon een man of een vrouw is, of dat het geslacht nog onbekend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A1</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gelijknamige enumeratie.</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NatuurlijkPersoon.Geslachtsaanduiding</w:t>
            </w:r>
          </w:p>
        </w:tc>
      </w:tr>
    </w:tbl>
    <w:bookmarkStart w:id="88" w:name="BKM_C59B1A14_1E2F_4a54_B273_6D4C84713390"/>
    <w:bookmarkEnd w:id="8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Medewerkertoelichting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Medewerkertoelichting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0007</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Toelichting bij en/of over de MEDEWERKER.</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9" w:name="BKM_A7726010_7E58_40b6_9523_A4CC9844F5DD"/>
    <w:bookmarkEnd w:id="8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Roepnaam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Naam waarmee de werknemer wordt aangesproken.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Waardenverzameling: 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90" w:name="BKM_0BE56460_275E_4dcb_9946_5B88658BF3BD"/>
    <w:bookmarkEnd w:id="9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Telefoonnummer waaronder de MEDEWERKER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tc>
      </w:tr>
    </w:tbl>
    <w:bookmarkStart w:id="91" w:name="BKM_65D1582C_5922_4ebb_8CE6_3B0F1BBD0941"/>
    <w:bookmarkEnd w:id="9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Voorletters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0211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verzameling letters die gevormd wordt door de eerste letter van alle in volgorde voorkomende voornamen.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NatuurlijkPersoon.VoorlettersAanschrijving.</w:t>
            </w:r>
          </w:p>
        </w:tc>
      </w:tr>
    </w:tbl>
    <w:bookmarkStart w:id="92" w:name="BKM_01234EAF_833A_4cd6_8EA0_045F889301FF"/>
    <w:bookmarkEnd w:id="9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Voorvoegsel 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Voorvoegsel 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voorvoegselAchternaam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 deel van de geslachtsnaam dat voorkomt in Tabel 36 (GBA), voorvoegseltabel, en door een spatie van de geslachtsnaam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gescheiden.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voorvoegseltabel GBA (tabel 36)</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hoort bij</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hoort bij</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ORGANISATORISCHE EENHEID waarvan de MEDEWERKER deel uitmaakt of deel heeft uitgemaakt.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contactpersoon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contactpersoon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MEDEWERKER die anderen desgevraagd in contact brengt met (andere) medewerkers van deze ORGANISATORISCHE EENHEID.</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verantwoordelijk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verantwoordelijk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ORGANISATORISCHE EENHEID waarvoor de MEDEWERKER uit hoofde van zijn of haar functie zorgt (of zorgde) dat deze goed functioneert en daar rekenschap van geeft.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MEDEWERKER die verantwoordelijk is voor ZAAKen van het ZAAKTYPE.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79"/>
      </w:tr>
    </w:tbl>
    <w:bookmarkStart w:id="93" w:name="BKM_72E4F4E4_9FE4_4512_BFED_111BEBA5CFDB"/>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94" w:name="_Toc404331960"/>
      <w:bookmarkStart w:id="95" w:name="_Toc404339219"/>
      <w:r>
        <w:t>Objecttype</w:t>
      </w:r>
      <w:r w:rsidRPr="008A6917">
        <w:rPr>
          <w:rFonts w:ascii="Arial" w:hAnsi="Arial"/>
          <w:lang w:val="en-AU"/>
        </w:rPr>
        <w:fldChar w:fldCharType="end"/>
      </w:r>
      <w:r w:rsidRPr="008A6917">
        <w:t xml:space="preserve"> </w:t>
      </w:r>
      <w:fldSimple w:instr="MERGEFIELD Element.Name" w:fldLock="1">
        <w:r w:rsidRPr="008A6917">
          <w:t>OBJECT</w:t>
        </w:r>
        <w:bookmarkEnd w:id="94"/>
        <w:bookmarkEnd w:id="95"/>
      </w:fldSimple>
    </w:p>
    <w:bookmarkStart w:id="96" w:name="BKM_5DEDC77B_B226_4066_8F66_F3AF4C7DF322"/>
    <w:bookmarkEnd w:id="9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unieke identificatie van het 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unieke aanduidingen van de objecttypen zijnde de specialisaties.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Objecttypering gevolgd door de unieke aanduiding van het desbetreffende specialiserend objecttype.</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identificatie.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Opgebouwd uit Objecttypering gevolgd door de in het gespecialiserend, concreet objecttype te vinden waarde van het, in diens "Unieke Aanduiding Objecttype" gespecificeerd, attribuut.</w:t>
            </w:r>
          </w:p>
        </w:tc>
      </w:tr>
    </w:tbl>
    <w:bookmarkStart w:id="97" w:name="BKM_3A5FE771_F110_440c_B469_47D993BB6C85"/>
    <w:bookmarkEnd w:id="9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True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benaming van het OBJECT indien dit een SUBJECT of specialisatie daarvan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Zie voor de afleiding van dit gegeven ten eerste het </w:t>
            </w:r>
            <w:r w:rsidRPr="008A6917">
              <w:rPr>
                <w:rFonts w:ascii="Calibri" w:hAnsi="Calibri" w:cs="Arial"/>
                <w:color w:val="000000"/>
                <w:sz w:val="22"/>
                <w:szCs w:val="24"/>
                <w:lang w:eastAsia="en-US"/>
              </w:rPr>
              <w:lastRenderedPageBreak/>
              <w:t>overeenkomstige attribuutsoort bij SUBJECT in het RSGB. Verder betreft het alle attribuutsoorten met de term 'naam' in de naam attribuutsoort voorzover genoemd in de specificaties van de objecttypen zijnde specialisaties van OBJECT in paragraaf 3.9.</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benaming. Het betreft het overeenkomstige gegeven bij SUBJECT in het RSGB.</w:t>
            </w:r>
          </w:p>
        </w:tc>
      </w:tr>
    </w:tbl>
    <w:bookmarkStart w:id="98" w:name="BKM_6EDA0027_C339_409b_8074_868049945E06"/>
    <w:bookmarkEnd w:id="9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adresBinnenland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aanduiding van het adres van het OBJECT indien dit adres in Nederland gelegen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 typering;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AANDUIDING.Postcode dan wel SUBJECT.Postadres postcode;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Identificatiecode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RUIMTE.Identificatiecode openbare ruimte (van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 GEMEENTELIJKE OPENBARE RUIMTE.Naam openbare ruimte (van de GEMEENTELIJKE OPENBARE RUIMTE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RUIMTE.Straatnaam (van de GEMEENTELIJKE OPENBARE RUIMTE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Huisletter;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Huisnummertoevoeging, en, indien het een OVERIG GEBOUWD OBJECT betreft tevens: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 Overig gebouwd object locatieaanduiding.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een HUISHOUDEN, NUMMERAANDUIDING, OVERIGE ADRESSEERBAAR OBJECTAANDUIDING en WOZ-OBJECT betreft het dezefde als de zojuist bij de ADRESSEERBAAR OBJECT AANDUIDING genoemde gegevens, voor het WOZ-object aangevuld met de Locatieomschrijving.</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SUBJECTen of de specialisaties daarvan betreft dit het adres waar het SUBJECT verblijft dan wel bereikbaar is.</w:t>
            </w:r>
          </w:p>
        </w:tc>
      </w:tr>
    </w:tbl>
    <w:bookmarkStart w:id="99" w:name="BKM_ACCB6EC2_C40B_471f_BE6E_2FA826B0B977"/>
    <w:bookmarkEnd w:id="9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aanduiding van het adres waar specialisaties van het OBJECT zijnde een SUBJECT dan wel een specialisatie daarvan, verblijft dan wel bereikbaar is in het buitenland.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eventuele buitenlandse adres. Het betreft het overeenkomstige gegeven bij SUBJECT in het RSGB.</w:t>
            </w:r>
          </w:p>
        </w:tc>
      </w:tr>
    </w:tbl>
    <w:bookmarkStart w:id="100" w:name="BKM_CA61EE89_9AC3_469b_B10E_3655E4B9F73E"/>
    <w:bookmarkEnd w:id="10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Kadastrale 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Kadastrale 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kadastraleAanduiding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kadastrale aanduiding van het 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de objecttypen APPARTEMENTSRECHT, KADASTRAAL PERCEEL en ZAKELIJK RECHT betreft dit een groepattribuutsoort bestaande uit: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Kadastrale gemeentecode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Sectie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Perceelnummer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 Deelperceelnummer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APPARTEMENTSRECHT . Appartementsindex.</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te kunnen zoeken op hun kadastrale aanduiding.</w:t>
            </w:r>
          </w:p>
        </w:tc>
      </w:tr>
    </w:tbl>
    <w:bookmarkStart w:id="101" w:name="BKM_304BC3DE_C85F_4ba0_9DD4_9B728BFEC683"/>
    <w:bookmarkEnd w:id="10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minimaal tweedimensionale geometrische representatie van het 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GML</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punt-, lijn- en vlakgeometrie</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voor de specialisatie cq. het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APPARTEMENTSRECHT: de KADASTRAAL PERCEEL . </w:t>
            </w:r>
            <w:r w:rsidRPr="008A6917">
              <w:rPr>
                <w:rFonts w:ascii="Calibri" w:hAnsi="Calibri" w:cs="Arial"/>
                <w:color w:val="000000"/>
                <w:sz w:val="22"/>
                <w:szCs w:val="24"/>
                <w:lang w:eastAsia="en-US"/>
              </w:rPr>
              <w:lastRenderedPageBreak/>
              <w:t>Plaatscoordinaten perceel van het KADASTRAAL PERCEEL waarop het appartementencomplex staat waarvan het APPARTEMENTSRECHT deel uit maakt;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BUURT: Buurtgeometrie;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 Gemeentegeometrie;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 Geometrie gemeentelijke openbare ruimte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HUISHOUDEN: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waarop het HUISHOUDEN gehuisvest is,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waarin het HUISHOUDEN gehuisvest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INRICHTINGSELEMENT: Geometrie inrichtingselement;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Plaatscoördinaten perceel;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KUNSTWERKDEEL: Geometrie kunstwerkdeel;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LIGPLAATS: de BENOEMD TERREIN . 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NUMMERAANDUIDING: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waarvan de NUMMERAANDUIDING het hoofdof nevenadres is,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waarvan de NUMMERAANDUIDING het hoofd- of nevenadres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 dat deel van de GEMEENTELIJKE OPENBARE RUIMTE . Geometrie gemeentelijke openbare ruimte dat zich bevindt binnen de WOONPLAATS (o.b.v. de Woonplaatsgeometrie) waarin de OPENBARE RUIMTE gelegen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het OVERIG BENOEMD TERREIN waarvan de OVERIGE ADRESSEERBAAR OBJECT AANDUIDING het adres is,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OVERIG GEBOUWD OBJECT waarvan de OVERIGE ADRESSEERBAAR OBJECT AANDUIDING het adres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de GEBOUWD OBJECT . Puntgeometrie;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TERREIN: de BENOEMD TERREIN . 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PAND: Pandgeometrie bovenaanzicht;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SPOORBAANDEEL: Geometrie spoorbaandeel;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STANDPLAATS: de BENOEMD TERREIN . 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TERREINDEEL: Geometrie terreindeel;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VERBLIJFSOBJECT: de GEBOUWD OBJECT . Puntgeometrie;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VESTIGING: de BENOEMD TERREIN . Geometrie dan wel de GEBOUWD OBJECT . Puntgeometrie van het BENOEMD OBJECT waarin de VESTIGING haar hoofdlokatie heeft;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WATERDEEL: Geometrie waterdeel: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WEGDEEL: Geometrie wegdeel;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WIJK: Wijkgeometrie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 Woonplaatsgeometrie)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WOZ-DEELOBJECT: de WOZ-OBJECT . Geometrie WOZ-object van het WOZ-OBJECT waarvan het WOZ-DEELOBJECT onderdeel </w:t>
            </w:r>
            <w:r w:rsidRPr="008A6917">
              <w:rPr>
                <w:rFonts w:ascii="Calibri" w:hAnsi="Calibri" w:cs="Arial"/>
                <w:color w:val="000000"/>
                <w:sz w:val="22"/>
                <w:szCs w:val="24"/>
                <w:lang w:eastAsia="en-US"/>
              </w:rPr>
              <w:lastRenderedPageBreak/>
              <w:t>uitmaakt;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WOZ-OBJECT: Geometrie WOZ-object;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ZAKELIJK RECHT betrekking heeft,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appartementencomplex staat waarvan het APPARTEMENTSRECHT deel uit maakt waarop het ZAKELIJK RECHT betrekking heeft;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en voor: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ANDER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INGEZETENE, 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NIET-INGEZETENE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BENOEMD TERREIN . Geometrie dan wel de GEBOUWD OBJECT . Puntgeometrie van het ADRESSEERBAAR OBJECT waarin de natuurlijk persoon verblijft;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ruimtelijk te kunnen zoeken.</w:t>
            </w:r>
          </w:p>
        </w:tc>
      </w:tr>
    </w:tbl>
    <w:bookmarkStart w:id="102" w:name="BKM_3E9763FA_E158_4e08_99A6_735E61E2247A"/>
    <w:bookmarkEnd w:id="10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Objecttype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Objecttype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typering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Het onderscheid van een OBJECT naar haar specialisatiies.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AN3</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mnemonics van de desbetreffende objecttypen uit RSGB en RGBZ</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het gegeven wordt bepaald door de mnemonic van het objjecttype zoals vermeld in de specificaties van het RSGB en het RGBZ.</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bij uitwisseling van gegevens van het objecttype OBJECT aan te kunnen geven welke specialisatie daarvan het betreft.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betreft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betreft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ZAAKen die betrekking hebben op het 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 het RSGB en RGBZ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een zaak op een ander object betrekking heeft dan vallend onder OBJECT, dan wordt dat vastgelegd met de desbetreffende attribuutgroep bij ZAAK. NB. OBJECT en ZAAKOBJECT vervangen, en zijn een uitbreiding op, de objecttypen VERBLIJFSOBJECT, KADASTRAAL OBJECT en ADRES van het GFO Zaken 2004.</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BUURT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BUURT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GEMEENTE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GEMEENTE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w:t>
            </w:r>
            <w:r w:rsidRPr="008A6917">
              <w:rPr>
                <w:rFonts w:ascii="Calibri" w:hAnsi="Calibri" w:cs="Arial"/>
                <w:color w:val="000000"/>
                <w:sz w:val="22"/>
                <w:szCs w:val="24"/>
                <w:lang w:eastAsia="en-US"/>
              </w:rPr>
              <w:lastRenderedPageBreak/>
              <w:t>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GEMEENTELIJKE OPENBARE RUIMTE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GEMEENTELIJKE OPENBARE RUIMTE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HUISHOUDEN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HUISHOUDEN als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INRICHTINGSELEMENT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INRICHTINGSELEMENT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KUNSTWERKDEEL</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KUNSTWERKDEEL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MAATSCHAPPELIJKE ACTIVITEIT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MAATSCHAPPELIJKE ACTIVEIT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OPENBARE RUIMTE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OPENBARE RUIMTE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PAND</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PAND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SPOORBAANDEEL</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SPOORBAANDEEL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TERREINDEEL</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TERREINDEEL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WATERDEEL</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WATERDEEL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WOZ-DEELOBJECT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WOZ-DEELOBJECT  is een specialisatie van 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WEGDEEL</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WEGDEEL is een specialisatie van  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WIJK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WIJK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WOZ-OBJECT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WOZ-OBJECT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WOONPLAATS</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WOONPLAATS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WOZ-WAARDE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WOZ-WAARDE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ZAKELIJK RECHT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ZAKELIJK RECHT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ORGANISATORISCHE EENHEID is een specialisatei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STATUS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MEDEWERKER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 xml:space="preserve">aangezien daarmee de definitie van een element in meer dan één specificatie landt.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SAMENGESTELD INFORMATIEOBJECT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SAMENGESTELD DOCUMENT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14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basisgegeven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ENKELVOUDIG INFORMATIEOBJECT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ENKELVOUDIG DOCUMENT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14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BESLUIT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BESLUIT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ANDER NATUURLIJK PERSOON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ANDER NATUURLIJK PERSOON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ANDER BUITENLANDS NIET-NATUURLIJK PERSOON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ANDER BUITENLANDS NIET-NATUURLIJK PERSOON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INGESCHREVEN NIET-NATUURLIJK PERSOON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INGESCHREVEN NIET-NATUURLIJK PERSOON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INGEZETENE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INGEZETENE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NIET-INGEZETENE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NIET-INGEZETENE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APPARTEMENTSRECHT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APPARTEMENTSRECHT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LIGPLAATS</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LIGPLAATS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NUMMERAANDUIDING</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NUMMERAANDUIDING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OVERIGE ADRESSEERBAAR OBJECT AANDUIDING</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OVERIGE ADRESSEERBAAR OBJECT AANDUIDING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OVERIG GEBOUWD 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OVERIG GEBOUWD OBJECT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OVERIG TERREIN</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OVERIG TERREIN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STANDPLAATS</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STANDPLAATS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VERBLIJFSOBJECT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VERBLIJFSOBJECT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VESTIGING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KADASTRAAL PERCEEL</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Een KADASTRAAL PERCEEL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bookmarkEnd w:id="93"/>
      </w:tr>
    </w:tbl>
    <w:bookmarkStart w:id="103" w:name="BKM_F2574355_AEEE_4e64_B4A0_496F07B5E250"/>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104" w:name="_Toc404331961"/>
      <w:bookmarkStart w:id="105" w:name="_Toc404339220"/>
      <w:r>
        <w:t>Objecttype</w:t>
      </w:r>
      <w:r w:rsidRPr="008A6917">
        <w:rPr>
          <w:rFonts w:ascii="Arial" w:hAnsi="Arial"/>
          <w:lang w:val="en-AU"/>
        </w:rPr>
        <w:fldChar w:fldCharType="end"/>
      </w:r>
      <w:r w:rsidRPr="008A6917">
        <w:t xml:space="preserve"> </w:t>
      </w:r>
      <w:fldSimple w:instr="MERGEFIELD Element.Name" w:fldLock="1">
        <w:r w:rsidRPr="008A6917">
          <w:t>ORGANISATORISCHE EENHEID</w:t>
        </w:r>
        <w:bookmarkEnd w:id="104"/>
        <w:bookmarkEnd w:id="105"/>
      </w:fldSimple>
    </w:p>
    <w:bookmarkStart w:id="106" w:name="BKM_59CD4AEE_EF70_4ac1_8728_80096C4DA80F"/>
    <w:bookmarkEnd w:id="10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Organisatie-eenheid-identificatie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Organisatie-eenheid-identificatie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korte identificatie van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Deze attribuutsoort vormt tezamen met de Organisatie-identificatie de unieke aanduiding van een Organisatorische eenheid voor geheel Nederland.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 kan hiervoor zelf een classificatie definiëren.</w:t>
            </w:r>
          </w:p>
        </w:tc>
      </w:tr>
    </w:tbl>
    <w:bookmarkStart w:id="107" w:name="BKM_F24E74ED_614B_4c73_BD0B_FF1E519DD56C"/>
    <w:bookmarkEnd w:id="10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Organisatie-identificatie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Organisatie-identificatie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organisatieId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Het RSIN van de organisatie zijnde een Niet-natuurlijk persoon  waarvan de ORGANISATORISCHE EENHEID deel uit maakt.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w:t>
            </w:r>
            <w:r w:rsidRPr="008A6917">
              <w:rPr>
                <w:rFonts w:ascii="Calibri" w:hAnsi="Calibri" w:cs="Arial"/>
                <w:color w:val="000000"/>
                <w:sz w:val="22"/>
                <w:szCs w:val="24"/>
                <w:lang w:eastAsia="en-US"/>
              </w:rPr>
              <w:lastRenderedPageBreak/>
              <w:t>identificeert uniek de zaakbehandelende organisatie, zijnde een rechtspersoon of samenwerkingsverband. Het RSIN staat in het Handelsregister (NHR) en op het daaraan te ontlenen uittreksel.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Organisatie-eenheid-dentificatie de unieke aanduiding van een Organisatorische eenheid voor geheel Nederland.</w:t>
            </w:r>
          </w:p>
        </w:tc>
      </w:tr>
    </w:tbl>
    <w:bookmarkStart w:id="108" w:name="BKM_034DF486_CDDD_4f7a_B42A_3C6A19F2903E"/>
    <w:bookmarkEnd w:id="10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Datum ontstaan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ontstaan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8120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ingangsdatumObject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de organisatorische eenheid is ontstaan.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9" w:name="BKM_91E44BF9_97BF_4c2b_8835_9B5D61343BE3"/>
    <w:bookmarkEnd w:id="10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Datum opheffing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opheffing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8130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einddatumObject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de organisatorische eenheid is opgeheven.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10" w:name="BKM_4AE8DAEC_78F6_4b89_8FE6_2BADE0E8D539"/>
    <w:bookmarkEnd w:id="11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Elektronisch postadres waaronder de organisatorische eenheid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111" w:name="BKM_8C18F19B_24D1_433d_B435_194735264036"/>
    <w:bookmarkEnd w:id="11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Faxnummer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9527</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Faxnummer waaronder de organisatorische eenheid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Subject.FAX-nummer.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112" w:name="BKM_62135F33_66B8_435f_804E_C86312DEFA0D"/>
    <w:bookmarkEnd w:id="11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feitelijke naam van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classificatie</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13" w:name="BKM_FE9B02D3_DE16_4c7f_8B02_166657BCFE77"/>
    <w:bookmarkEnd w:id="11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Naam verkort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 verkort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naamVerkort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verkorte naam voor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AN25</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verkorte naam kan bijvoorbeeld hiërarchisch worden opgebouwd en dan worden gebruikt ten behoeve van management informatie.</w:t>
            </w:r>
          </w:p>
        </w:tc>
      </w:tr>
    </w:tbl>
    <w:bookmarkStart w:id="114" w:name="BKM_BE46B281_992C_4153_94DF_6E8ADEB407CC"/>
    <w:bookmarkEnd w:id="11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omschrijving van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15" w:name="BKM_7D7E7DCC_9938_43df_A3E6_CD6A6CD80564"/>
    <w:bookmarkEnd w:id="11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Telefoonnummer waaronder de organisatorische eenheid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116" w:name="BKM_F40EF4CB_AF65_4c93_8B9D_7D78F5D0A0DC"/>
    <w:bookmarkEnd w:id="11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Toelichting bij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gehuisvest in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gehuisvest in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VESTIGING VAN ZAAKBEHANDELENDE ORGANISATIE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VESTIGING VAN ZAAKBEHANDELENDE ORGANISATIE waar de ORGANISATORISCHE EENHEID haar activiteiten uitvoert.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17 mei 2010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Met deze relatiesoort wordt voor organisatorische eenheden (afdelingen e.d.) van de organisatie die zaken behandelt gemodelleerd binnen welke vestiging van die organisatie c.q. op welke locatie die organisatorische eenheid werkzaam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de relatie alleen gemodelleerd is voor de VESTIGING VAN ZAAKBEHANDELENDE ORGANISATIEs worden binnen het RGBZ organisatorische eenheden en hun medewerkers niet uitgewisseld voor organisaties die alleen op andere wijze betrokken zijn bij zaken bijvoorbeeld de aanvrager van een vergunning.</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ORGANISATORISCHE EENHEID die verantwoordelijk is voor ZAAKen van het ZAAKTYPE.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103"/>
      </w:tr>
    </w:tbl>
    <w:bookmarkStart w:id="117" w:name="BKM_8366E084_2338_433b_A06B_80F239B7ADDC"/>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118" w:name="_Toc404331962"/>
      <w:bookmarkStart w:id="119" w:name="_Toc404339221"/>
      <w:r>
        <w:t>Objecttype</w:t>
      </w:r>
      <w:r w:rsidRPr="008A6917">
        <w:rPr>
          <w:rFonts w:ascii="Arial" w:hAnsi="Arial"/>
          <w:lang w:val="en-AU"/>
        </w:rPr>
        <w:fldChar w:fldCharType="end"/>
      </w:r>
      <w:r w:rsidRPr="008A6917">
        <w:t xml:space="preserve"> </w:t>
      </w:r>
      <w:fldSimple w:instr="MERGEFIELD Element.Name" w:fldLock="1">
        <w:r w:rsidRPr="008A6917">
          <w:t>SAMENGESTELD INFORMATIEOBJECT</w:t>
        </w:r>
        <w:bookmarkEnd w:id="118"/>
        <w:bookmarkEnd w:id="119"/>
      </w:fldSimple>
    </w:p>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omvat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omvat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ENKELVOUDIG INFORMATIEOBJECT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2..*</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ENKELVOUDIGe INFORMATIEOBJECTen die deel uitmaken van het SAMENGESTELD INFORMATIEOBJECT.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enkelvoudige informatieobjecten die gezamenlijk een samengesteld informatieobject vormen. De minimale groepsgrootte is twee. Zie de definitie van het objecttype en verder de toelichting bij het objecttype INFORMATIEOBJECT.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117"/>
      </w:tr>
    </w:tbl>
    <w:bookmarkStart w:id="120" w:name="BKM_99AC70F0_E123_4638_95CD_7B410F14AE86"/>
    <w:p w:rsidR="00341AFA" w:rsidRPr="008A6917" w:rsidRDefault="00341AFA" w:rsidP="00341AFA">
      <w:pPr>
        <w:pStyle w:val="Kop2"/>
        <w:rPr>
          <w:rFonts w:ascii="Arial" w:hAnsi="Arial"/>
          <w:sz w:val="30"/>
        </w:rPr>
      </w:pPr>
      <w:r w:rsidRPr="008A6917">
        <w:rPr>
          <w:rFonts w:ascii="Arial" w:hAnsi="Arial"/>
          <w:lang w:val="en-AU"/>
        </w:rPr>
        <w:lastRenderedPageBreak/>
        <w:fldChar w:fldCharType="begin" w:fldLock="1"/>
      </w:r>
      <w:r w:rsidRPr="008A6917">
        <w:rPr>
          <w:rFonts w:ascii="Arial" w:hAnsi="Arial"/>
          <w:lang w:val="en-AU"/>
        </w:rPr>
        <w:instrText xml:space="preserve">MERGEFIELD </w:instrText>
      </w:r>
      <w:r w:rsidRPr="008A6917">
        <w:instrText>Element.Stereotype</w:instrText>
      </w:r>
      <w:r w:rsidRPr="008A6917">
        <w:rPr>
          <w:rFonts w:ascii="Arial" w:hAnsi="Arial"/>
          <w:lang w:val="en-AU"/>
        </w:rPr>
        <w:fldChar w:fldCharType="separate"/>
      </w:r>
      <w:bookmarkStart w:id="121" w:name="_Toc404331963"/>
      <w:bookmarkStart w:id="122" w:name="_Toc404339222"/>
      <w:r>
        <w:t>Objecttype</w:t>
      </w:r>
      <w:r w:rsidRPr="008A6917">
        <w:rPr>
          <w:rFonts w:ascii="Arial" w:hAnsi="Arial"/>
          <w:lang w:val="en-AU"/>
        </w:rPr>
        <w:fldChar w:fldCharType="end"/>
      </w:r>
      <w:r w:rsidRPr="008A6917">
        <w:t xml:space="preserve"> </w:t>
      </w:r>
      <w:fldSimple w:instr="MERGEFIELD Element.Name" w:fldLock="1">
        <w:r w:rsidRPr="008A6917">
          <w:t>STATUS</w:t>
        </w:r>
        <w:bookmarkEnd w:id="121"/>
        <w:bookmarkEnd w:id="122"/>
      </w:fldSimple>
    </w:p>
    <w:bookmarkStart w:id="123" w:name="BKM_2EA827E9_400F_4435_AD22_A4680CEA0840"/>
    <w:bookmarkEnd w:id="12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Datum status gezet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status gezet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datumStatusGezet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de ZAAK de status heeft verkregen.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(JJJJMMDDUUMM)</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 één dag kan een zaak meerdere statussen doorlopen. Om te kunnen bepalen wat de laatst gezette status is of in welke volgorde de statussen bereikt zijn, wordt de datum tot op de minuut vastgelegd.</w:t>
            </w:r>
          </w:p>
        </w:tc>
      </w:tr>
    </w:tbl>
    <w:bookmarkStart w:id="124" w:name="BKM_C2FA9C6D_E620_4e0e_ABDE_20755D8B8100"/>
    <w:bookmarkEnd w:id="12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Statustoelichting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Statustoelichting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voor de initiator van de zaak relevante, toelichting op de status van een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25" w:name="BKM_DEDE48A9_B40C_45b5_B4C3_2ED3B9F94B6D"/>
    <w:bookmarkEnd w:id="12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Indicatie laatst gezette 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Indicatie laatst gezette 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indicatieLaatsteStatus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of het de laatst bekende bereikte status betreft.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 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gegeven is afleidbaar uit de historie van de attribuutsoort Datum status gezet van van alle statussen bij de desbetreffende zaak.</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afleidbaar gegeven is toegevoegd omdat het bepalen van de laatst bekende status anderds alleen te doen is op basis van analyse van alle statussen van de zaak.</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STATUSTYPE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aard van de STATUS.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120"/>
      </w:tr>
    </w:tbl>
    <w:bookmarkStart w:id="126" w:name="BKM_C1FA61FF_CD2B_4822_800F_298D6A5C529D"/>
    <w:p w:rsidR="00341AFA" w:rsidRDefault="00341AFA" w:rsidP="00341AFA">
      <w:pPr>
        <w:pStyle w:val="Kop2"/>
      </w:pPr>
      <w:r w:rsidRPr="008A6917">
        <w:rPr>
          <w:rFonts w:ascii="Arial" w:hAnsi="Arial"/>
          <w:lang w:val="en-AU"/>
        </w:rPr>
        <w:lastRenderedPageBreak/>
        <w:fldChar w:fldCharType="begin" w:fldLock="1"/>
      </w:r>
      <w:r w:rsidRPr="007376A4">
        <w:rPr>
          <w:rFonts w:ascii="Arial" w:hAnsi="Arial"/>
        </w:rPr>
        <w:instrText xml:space="preserve">MERGEFIELD </w:instrText>
      </w:r>
      <w:r w:rsidRPr="008A6917">
        <w:instrText>Element.Stereotype</w:instrText>
      </w:r>
      <w:r w:rsidRPr="008A6917">
        <w:rPr>
          <w:rFonts w:ascii="Arial" w:hAnsi="Arial"/>
          <w:lang w:val="en-AU"/>
        </w:rPr>
        <w:fldChar w:fldCharType="separate"/>
      </w:r>
      <w:bookmarkStart w:id="127" w:name="_Toc404331964"/>
      <w:bookmarkStart w:id="128" w:name="_Toc404339223"/>
      <w:r>
        <w:t>Objecttype</w:t>
      </w:r>
      <w:r w:rsidRPr="008A6917">
        <w:rPr>
          <w:rFonts w:ascii="Arial" w:hAnsi="Arial"/>
          <w:lang w:val="en-AU"/>
        </w:rPr>
        <w:fldChar w:fldCharType="end"/>
      </w:r>
      <w:r w:rsidRPr="008A6917">
        <w:t xml:space="preserve"> </w:t>
      </w:r>
      <w:fldSimple w:instr="MERGEFIELD Element.Name" w:fldLock="1">
        <w:r w:rsidRPr="008A6917">
          <w:t>VESTIGING VAN ZAAKBEHANDELENDE ORGANISATIE</w:t>
        </w:r>
        <w:bookmarkEnd w:id="127"/>
        <w:bookmarkEnd w:id="128"/>
      </w:fldSimple>
      <w:r w:rsidRPr="008A6917">
        <w:t xml:space="preserve"> </w:t>
      </w:r>
      <w:bookmarkEnd w:id="126"/>
    </w:p>
    <w:p w:rsidR="00341AFA" w:rsidRPr="007376A4" w:rsidRDefault="00341AFA" w:rsidP="00341AFA">
      <w:pPr>
        <w:rPr>
          <w:lang w:eastAsia="en-US"/>
        </w:rPr>
      </w:pPr>
    </w:p>
    <w:bookmarkStart w:id="129" w:name="BKM_7BC2F248_B643_48ac_83E2_E4D0122FADCB"/>
    <w:p w:rsidR="00341AFA" w:rsidRPr="008A6917" w:rsidRDefault="00341AFA" w:rsidP="00341AFA">
      <w:pPr>
        <w:pStyle w:val="Kop2"/>
        <w:rPr>
          <w:rFonts w:ascii="Arial" w:hAnsi="Arial"/>
          <w:sz w:val="30"/>
        </w:rPr>
      </w:pPr>
      <w:r w:rsidRPr="008A6917">
        <w:rPr>
          <w:rFonts w:ascii="Arial" w:hAnsi="Arial"/>
          <w:sz w:val="30"/>
        </w:rPr>
        <w:lastRenderedPageBreak/>
        <w:fldChar w:fldCharType="begin" w:fldLock="1"/>
      </w:r>
      <w:r w:rsidRPr="008A6917">
        <w:rPr>
          <w:rFonts w:ascii="Arial" w:hAnsi="Arial"/>
          <w:sz w:val="30"/>
        </w:rPr>
        <w:instrText xml:space="preserve">MERGEFIELD </w:instrText>
      </w:r>
      <w:r w:rsidRPr="008A6917">
        <w:instrText>Element.Stereotype</w:instrText>
      </w:r>
      <w:r w:rsidRPr="008A6917">
        <w:rPr>
          <w:rFonts w:ascii="Arial" w:hAnsi="Arial"/>
          <w:sz w:val="30"/>
        </w:rPr>
        <w:fldChar w:fldCharType="separate"/>
      </w:r>
      <w:bookmarkStart w:id="130" w:name="_Toc404331965"/>
      <w:bookmarkStart w:id="131" w:name="_Toc404339224"/>
      <w:r>
        <w:t>Objecttype</w:t>
      </w:r>
      <w:r w:rsidRPr="008A6917">
        <w:rPr>
          <w:rFonts w:ascii="Arial" w:hAnsi="Arial"/>
          <w:sz w:val="30"/>
        </w:rPr>
        <w:fldChar w:fldCharType="end"/>
      </w:r>
      <w:r w:rsidRPr="008A6917">
        <w:t xml:space="preserve"> </w:t>
      </w:r>
      <w:fldSimple w:instr="MERGEFIELD Element.Name" w:fldLock="1">
        <w:r w:rsidRPr="008A6917">
          <w:t>ZAAK</w:t>
        </w:r>
        <w:bookmarkEnd w:id="130"/>
        <w:bookmarkEnd w:id="131"/>
      </w:fldSimple>
    </w:p>
    <w:bookmarkStart w:id="132" w:name="BKM_363632A5_8F1E_43ae_AD8A_8156697E72B5"/>
    <w:bookmarkEnd w:id="13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Zaakidentificatie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unieke identificatie van de ZAAK binnen de organisatie die verantwoordelijk is voor de behandeling van de ZAAK.</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van een zaak zoals toegekend door de organisatie die de zaak als eerste in behandeling heeft genomen. Dit identificeert een zaak uniek binnen de desbetreffende organisatie en kan worden gebruikt om snel te kunnen refereren aan een bepaalde zaak in mondelinge en schriftelijke communicatie. Door combinatie met het RSIN van die organisatie, als waarde van de attribuutsoort ‘Bronorganisatie’, wordt een unieke aanduiding van een zaak voor geheel Nederland verkregen. Deze unieke aanduiding wijzigt niet, ook niet indien de (behandeling van de) zaak over zou gaan naar een andere organisatie. Er is immers maar één organisatie die de zaak gecreëerd heeft.</w:t>
            </w:r>
          </w:p>
        </w:tc>
      </w:tr>
    </w:tbl>
    <w:bookmarkStart w:id="133" w:name="BKM_B25B25A1_67ED_4cbc_BAB4_EBA6C3A5432E"/>
    <w:bookmarkEnd w:id="13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Het RSIN van de Niet-natuurlijk persoon zijnde de organisatie die de zaak heeft gecreeerd.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Zaakidentificatie de unieke aanduiding van een zaak voor geheel Nederland.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de) zaak over zou gaan naar een andere organisatie. Er is immers maar één organisatie die de zaak gecreëerd heeft.</w:t>
            </w:r>
          </w:p>
        </w:tc>
      </w:tr>
    </w:tbl>
    <w:bookmarkStart w:id="134" w:name="BKM_EA5C69D7_7B05_41cd_B82D_03C85D2B624D"/>
    <w:bookmarkEnd w:id="13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korte omschrijving van de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omschrijving beschrijft de individuele zaak daar waar Zaaktype.zaaktype-omschrijving de aard van de zaak beschrijft. Bijvoorbeeld, bij een zaaktype ‘Behandelen aanvraag bouwvergunning’ geeft de omschrijving aan waarop de bouwvergunning betrekking heeft, bijvoorbeeld ‘Uitbreiden van de woning aan de achterzijde’.</w:t>
            </w:r>
          </w:p>
        </w:tc>
      </w:tr>
    </w:tbl>
    <w:bookmarkStart w:id="135" w:name="BKM_C27D84E1_1C87_4ec6_A0F7_2DB5C6143D18"/>
    <w:bookmarkEnd w:id="13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toelichting op de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36" w:name="BKM_200CCB8B_C5C7_41ed_8EA1_6C2143FAEE8E"/>
    <w:bookmarkEnd w:id="13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Registratiedatum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de zaakbehandelende organisatie de ZAAK heeft geregistreerd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37" w:name="BKM_745381A0_0573_4daa_8233_527C851ED627"/>
    <w:bookmarkEnd w:id="13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Verantwoordelijke 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Verantwoordelijke 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verantwoordelijkeOrganisatie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Het RSIN van de Niet-natuurlijk persoon zijnde de organisatie die eindverantwoordelijk is voor de behandeling van de zaak.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 de zaak. Dit kan dezelfde organisatie zijn als de Bronorganisatie; denkbaar is evenwel, bijvoorbeeld in ketensamenwerking, dat de verantwoordelijkheid voor een zaak overgaat naar een andere organisatie gedurende de behandeling daarvan.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tc>
      </w:tr>
    </w:tbl>
    <w:bookmarkStart w:id="138" w:name="BKM_94D60B00_F31B_4d52_95FB_2C2D916FE91E"/>
    <w:bookmarkEnd w:id="13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Einddatum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de uitvoering van de zaak afgerond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waarin de zaak is uitgevoerd is inclusief de opgegeven datum.</w:t>
            </w:r>
          </w:p>
        </w:tc>
      </w:tr>
    </w:tbl>
    <w:bookmarkStart w:id="139" w:name="BKM_6888533D_41DF_4209_A351_189A1C7E73CB"/>
    <w:bookmarkEnd w:id="13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Startdatum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met de uitvoering van de zaak is gestart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0" w:name="BKM_5B057B5C_A885_4f60_846E_080CA164352C"/>
    <w:bookmarkEnd w:id="14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Einddatum gepland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Einddatum gepland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einddatumGepland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volgens de planning verwacht wordt dat de zaak afgerond wordt.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 De datum kan berekend worden op basis van de Startdatum en Zaaktype.servicenormBehandeling.</w:t>
            </w:r>
          </w:p>
        </w:tc>
      </w:tr>
    </w:tbl>
    <w:bookmarkStart w:id="141" w:name="BKM_E6F82191_D298_4848_92D9_7D52B8C8805F"/>
    <w:bookmarkEnd w:id="14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Uiterlijke einddatum afdoening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Uiterlijke einddatum afdoening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uiterlijkeEinddatum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laatste datum waarop volgens wet- en regelgeving de zaak afgerond dient te zijn.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datum kan berekend worden op basis van de Startdatum en Zaaktype.doorlooptijdBehandeling.</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42" w:name="BKM_B4390740_9254_4c97_BBDF_C2D0699D1CCE"/>
      <w:bookmarkEnd w:id="142"/>
    </w:p>
    <w:bookmarkStart w:id="143" w:name="BKM_633D505B_CEAD_46fa_89E4_429227939EB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Kenmerken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Identificatie-gegevens over de zaak in andere administraties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Dit groepsattribuut beschrijft identificerende gegevens waaronder de zaak in andere administraties is opgenomen. Aangezien de zaak in meerdere andere administraties kan voorkomen, kan deze gegevensgroep meerdere malen voorkomen.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 bron</w:t>
            </w:r>
          </w:p>
        </w:tc>
      </w:tr>
    </w:tbl>
    <w:bookmarkStart w:id="144" w:name="BKM_6B14A793_5C92_46a2_B702_69EBEF02F18D"/>
    <w:bookmarkEnd w:id="14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Kenmerk bron</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Kenmerk bron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kenmerk/bron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aanduiding van de administratie waar het kenmerk op slaat.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45" w:name="BKM_2C295DC7_32A6_45a1_9F10_5DE981A39E6E"/>
    <w:bookmarkEnd w:id="14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Kenmerk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Kenmerk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0020</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kenmerk/kenmerk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Identificeert uniek de zaak in een andere administratie.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43"/>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46" w:name="BKM_776327B3_71E8_41f8_A7F0_06C21BC8F79C"/>
    <w:bookmarkEnd w:id="14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Resultaatomschrijving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Resultaatomschrijving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resultaat/omschrijving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korte omschrijving wat het resultaat van de zaak inhoudt.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7" w:name="BKM_1EFA2D76_E623_429e_BF3A_700E3E1611FD"/>
    <w:bookmarkEnd w:id="14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Resultaattoelichting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0017</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Een toelichting op wat het resultaat van de zaak inhoudt.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8" w:name="BKM_2EF856F4_5F31_4a7c_96B6_D8366C1A7CD6"/>
    <w:bookmarkEnd w:id="14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Datum waarop (het starten van) de zaak gepubliceerd is of wordt.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alleen besluiten worden gepuibliceerd, bij sommige zaaktypen is het wettelijk verplicht of gebruikelijk om het starten van een zaak te publiceren, zoals het in behandeling nemen van een aanvraag voor een bouwvergunning.</w:t>
            </w:r>
          </w:p>
        </w:tc>
      </w:tr>
    </w:tbl>
    <w:bookmarkStart w:id="149" w:name="BKM_7CD86512_436C_4d63_9BC0_2724FAE4CA2F"/>
    <w:bookmarkEnd w:id="14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Archiefnominatie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Aanduiding of het zaakdossier blijvend bewaard of na een bepaalde termijn vernietigd moet worden.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AN16</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“vernietigen” (het zaakdossier moet op of na de Archiefactiedatum vernietigd worden)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“blijvend bewaren” (het zaakdossier moet bewaard blijven en op de Archiefactiedatum overgedragen worden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‘Archiefactiedatum’ een waarde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Een gearchiveerd zaakdossier moet blijvend bewaard worden dan wel, na enige tijd bewaard te zijn,  worden vernietigd.  In het geval van blijvend bewaren vindt na enige tijd overbrenging plaats naar een archiefbewaarplaats.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Van welke van de twee situaties sprake is, hangt af van het zaaktype, het resultaat van de zaak en de resultaten van eventuele andere gerelateerde zaken.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bookmarkStart w:id="150" w:name="BKM_83118799_13A0_4b9a_A0D0_F2149EC56621"/>
    <w:bookmarkEnd w:id="15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Archiefstatus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fase waarin het zaakdossier zich qua archivering bevindt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“nog te archiveren”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(niet-wijzigbaar bewaarbaar gemaakt)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Met de attribuutsoorten 'Archiefnominatie' en 'Archiefactiedatum' wordt aangegeven wat er met het zaakdossier qua archivering wanneer dient te gebeuren. Het attribuutsoort 'Archiefstatus' geeft aan wat de feitelijke status is van het zaakdossier in het archiveringsproces.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defaultwaarde is 'Nog te archiveren'. Zolang het attribuutsoort deze waarde heeft, omvat het zaakdossier alle kenmerken van de zaak, inclusief alle daaraan gerelateerde betrokkenen, objecten, informatieobjecten,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w:t>
            </w:r>
          </w:p>
        </w:tc>
      </w:tr>
    </w:tbl>
    <w:bookmarkStart w:id="151" w:name="BKM_95D1CF5F_7994_46f6_84FF_0EC1C5E55606"/>
    <w:bookmarkEnd w:id="15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Archiefactiedatum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Archiefactiedatum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datumArchiefactie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het gearchiveerde zaakdossier  vernietigd moet worden dan wel overgebracht moet worden naar een archiefbewaarplaats.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‘Archiefstatus’ een waarde ongelijk "Nog te archiveren"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elk zaakdossier, dat gevormd is bij beëindiging van de zaak, geldt dat dit veelal gearchiveerd </w:t>
            </w:r>
            <w:r w:rsidRPr="008A6917">
              <w:rPr>
                <w:rFonts w:ascii="Calibri" w:hAnsi="Calibri" w:cs="Arial"/>
                <w:color w:val="000000"/>
                <w:sz w:val="22"/>
                <w:szCs w:val="24"/>
                <w:lang w:eastAsia="en-US"/>
              </w:rPr>
              <w:lastRenderedPageBreak/>
              <w:t>wordt en na een bepaalde termijn vernietigd of overgebracht moet worden. Die termijn eindigt met de Archiefactiedatum. Van welke van deze acties sprake is, blijkt uit de waarde van Archiefnominatie. De voor de zaak geldende Archiefactiedatum hangt af van het zaaktype, van het resultaat van de zaak en van de resultaten van eventuele andere gerelateerde zaken. De mogelijke bewaartermijnen zijn per resultaat gespecificeerd bij het zaaktype in de van toepassing zijnde zaaktype¬catalogus.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een niet te archiveren zaakdossier is de termijn nul dagen en is de Archiefactiedatum gelijk aan de Einddatum van de zaak.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bookmarkStart w:id="152" w:name="BKM_AB37B072_E532_4ac1_93CA_EF6ECFC85551"/>
    <w:bookmarkEnd w:id="15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Betalingsindicatie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Indicatie of de, met behandeling van de zaak gemoeide, kosten betaald zijn door de desbetreffende betrokkene.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AN12</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N,v.t.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(Nog) niet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Gedeeltelijk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Geheel</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kosten zoals leges. Idealiter wordt deze informatie alleen geregistreerd in een financiele administratie. Dit vereist minimaal het opnemen van de Zaakidentificatie daarin.</w:t>
            </w:r>
          </w:p>
        </w:tc>
      </w:tr>
    </w:tbl>
    <w:bookmarkStart w:id="153" w:name="BKM_A7A56294_D2F6_46a5_802F_07883A4947F2"/>
    <w:bookmarkEnd w:id="15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Laatste betaaldatum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Laatste betaaldatum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laatsteBetaaldatum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datum waarop de meest recente betaling is verwerkt van kosten die gemoeid zijn met behandeling van de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datum/tijd (JJJJMMDDHHMM)</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te betalen kosten kunnen in één keer maar ook in gedeeltes betaald worden. De attribuutsoort geeft alleen de datum weer waarop de laatste betaling is verwerkt. Idealiter wordt deze informatie alleen geregistreerd in een financiele administratie. Dit vereist minimaal het opnemen van de Zaakidentificatie daarin.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ook de attribuutsoort ‘Betalingsindicatie’.</w:t>
            </w:r>
          </w:p>
        </w:tc>
      </w:tr>
    </w:tbl>
    <w:bookmarkStart w:id="154" w:name="BKM_1709F1A0_E022_46eb_BBDB_67F561618FFA"/>
    <w:bookmarkStart w:id="155" w:name="BKM_DCC08F9E_D84A_405a_923B_C20EE2394DAE"/>
    <w:bookmarkStart w:id="156" w:name="BKM_88728433_FFAC_45f2_8A00_1BE5F4CEDD38"/>
    <w:bookmarkEnd w:id="154"/>
    <w:bookmarkEnd w:id="15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Opschorting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opschorting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Gegevens omtrent het tijdelijk opschorten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Indicatie opschorting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opschorting</w:t>
            </w:r>
          </w:p>
        </w:tc>
      </w:tr>
    </w:tbl>
    <w:bookmarkStart w:id="157" w:name="BKM_22859AE1_0202_4f5b_96C6_AF387D7D7E91"/>
    <w:bookmarkEnd w:id="15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Indicatie opschorting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Indicatie opschorting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indicatie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Aanduiding of de behandeling van de ZAAK tijdelijk is opgeschort.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A1</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58" w:name="BKM_D8887AA6_3242_4fff_B871_C3158B2CB3B2"/>
    <w:bookmarkEnd w:id="15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Reden opschorting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Reden opschorting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Omschrijving van de reden voor het opschorten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59" w:name="BKM_976966E6_40B4_4fe9_9409_9504241F9C62"/>
    <w:bookmarkEnd w:id="15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Verlenging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verlenging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Gegevens omtrent het verlengen van de doorlooptijd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Duur verlenging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verlenging</w:t>
            </w:r>
          </w:p>
        </w:tc>
      </w:tr>
    </w:tbl>
    <w:bookmarkStart w:id="160" w:name="BKM_E848EC81_4DE3_4b59_BA05_C181BEFF3525"/>
    <w:bookmarkEnd w:id="16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Reden verlenging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Reden verlenging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Omschrijving van de reden voor het verlengen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1" w:name="BKM_BD574641_E270_4c35_9AC4_54D3FB384815"/>
    <w:bookmarkEnd w:id="16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Duur verlenging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Duur verlenging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duur</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Het aantal werkbare dagen waarmee de doorlooptijd van de behandeling van de ZAAK is verlengd (of verkort) ten opzichte van de eerder gecommuniceerde doorlooptijd.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N3</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59"/>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62" w:name="BKM_4B755315_BBCC_4e13_8D6C_4970B80B53DC"/>
    <w:bookmarkEnd w:id="16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Zaakgeometrie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minimaal tweedimensionale geometrische representatie van de lokatie, relatief ten opzichte van de aarde, waarop de zaak betrekking heeft.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GML: PuntLijnVlakMultivlak</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GML-specificatie van het type geometrie (Punt, Lijn, Vlak, MultiVlak), gevolgd door coördinatenparen binnen de in Nederland gelegen waarden van het RD-stelsel.</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een aanvraag voor een Evenementenvergunning t.b.v. een straatbarbeque. Deze vindt plaats in een gedeelte van een straat. Er is dan geen sprake van een ruimtelijk object maar enkel van een plek op aarde zijnde het gedeelte van de openbare ruimte.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 melding van op straat liggend afval of een losliggende stoeptegel.</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63" w:name="BKM_187C1D54_0665_4298_BC06_E4F11785E0BC"/>
      <w:bookmarkEnd w:id="163"/>
    </w:p>
    <w:bookmarkStart w:id="164" w:name="BKM_24027FF0_78C5_4e5e_9FBF_ECA609BC93A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 zaakobject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anderZaakobject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Aanduiding van het object (of de objecten) waarop de ZAAK </w:t>
            </w:r>
            <w:r w:rsidRPr="008A6917">
              <w:rPr>
                <w:rFonts w:ascii="Calibri" w:hAnsi="Calibri" w:cs="Calibri"/>
                <w:color w:val="000000"/>
                <w:sz w:val="22"/>
                <w:szCs w:val="22"/>
                <w:lang w:eastAsia="en-US"/>
              </w:rPr>
              <w:lastRenderedPageBreak/>
              <w:t>betrekking heeft indien dat object (of die objecten) niet aangeduid kan worden met de relatie ‘ZAAK heeft betrekking op 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Indien dit groepattribuutsoort niet van een waarde is voorzien, dan moet er minimaal sprake zijn van een waarde voor de attribuutsoort ‘Zaakgeometrie’, één relatie ‘ZAAK heeft betrekking op OBJECTen’, één relatie ‘ZAAK heeft betrekking op andere ZAAKen’ of één relatie ‘ZAAK is deelzaak van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objecten waarop de zaak betrekking heeft die niet benoemd zijn als OBJECT en dus niet d.m.v. de ZAAKOBJECT-relatie aan de zaak gekoppeld kunnen worden. Dergelijke objecten zijn niet onderscheiden in enige basisregistratie. Zij zijn wel als object benoemd en afgebakend en de gegevens daarvan worden in enige registratie onderhouden. Bijvoorbeeld de invalidenparkeerplaats waarvoor een parkeervergunning verleend is, het bestemmingsplan of -vlak waartegen een bezwaar ingediend is of het handhavingsobject waarop een inspectie uitgevoerd wordt. Het kan om zowel ruimtelijke als andere objecten gaan. In het eerste geval verschaft het attribuuttype Zaakobjectlokatie inzicht in de ligging.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omschrijving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lokatie</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registratie</w:t>
            </w:r>
          </w:p>
        </w:tc>
      </w:tr>
    </w:tbl>
    <w:bookmarkStart w:id="165" w:name="BKM_70E04797_791D_4c94_9B0D_BCE0B25E3AA0"/>
    <w:bookmarkEnd w:id="16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aanduiding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 zaakobject aanduiding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anderZaakobject/registratie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Een identificerende beschrijving van het ANDER ZAAKOBJECT.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6" w:name="BKM_0B2DE64B_772F_4deb_8F37_11810471792E"/>
    <w:bookmarkEnd w:id="16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omschrijving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 zaakobject 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AnderZaakobject/omschrijving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Een korte omschrijving van de aard van het ANDER ZAAKOBJECT.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7" w:name="BKM_ADE03C42_41F2_4336_95B4_F00002396CE7"/>
    <w:bookmarkEnd w:id="16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lokatie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 zaakobject lokatie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anderZaakobject/aanduiding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minimaal tweedimensionale geometrische representatie van de ligging of de omtrek van het ANDER ZAAKOBJECT.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8" w:name="BKM_0279F62F_6B4E_4407_A13D_72D24EF4F092"/>
    <w:bookmarkEnd w:id="16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registratie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 zaakobject registratie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anderZaakobject/lokatie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naam van de registratie waarin gegevens van het ANDER ZAAKOBJECT worden beheerd.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GML</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64"/>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69" w:name="BKM_D641AAD9_3ECF_4a21_9F27_20C0C094ED8A"/>
    <w:bookmarkStart w:id="170" w:name="BKM_6708D323_9B69_424e_B348_10A06CE2FB98"/>
    <w:bookmarkEnd w:id="16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Eigenschap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Eigenschap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eigenschap</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Een relevant inhoudelijk gegeven waarvan waarden bij ZAAKen van eenzelfde ZAAKTYPE geregistreerd moeten kunnen worden en dat geen standaard kenmerk is van een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De van het RGBZ af te leiden berichtenstandaard StUF-ZKN biedt generieke functionaliteiten om waarden van deze eigenschappen uit te wisselen.</w:t>
            </w:r>
          </w:p>
        </w:tc>
      </w:tr>
      <w:bookmarkEnd w:id="170"/>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71" w:name="BKM_E5AF0E35_090C_4143_ACB2_075E54EAFEE8"/>
    <w:bookmarkStart w:id="172" w:name="BKM_F4E1F66C_A3FE_4c84_BE27_5846B433F66D"/>
    <w:bookmarkEnd w:id="17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Gerelateerde externe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gerelateerdeExterneZaak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Een ZAAK bij een andere organisatie waarin een bijdrage geleverd wordt aan het bereiken van de uitkomst van de onderhanden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ZAAK waarnaar verwezen wordt cq. de unieke aanduiding daarvan mag geen deel uit maken van de verzameling ZAAKen d.w.z. er mag niet verwezen worden naar een externe ZAAK als die zaak deel uit maakt van het eigen informatiedomein.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De zaakbehandelende organisatie heeft slechts beperkt kennis van de gerelateerde ZAAKen de behandeling van die gerelateerde ZAAK behoort niet tot haar domein. Met dit groepattribuutsoort wordt de verwijzing naar die externe ZAAK gespecificeerd. 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Van belang is dat over de wijze van samenwerken tussen beide organisaties van te voren afspraken gemaakt zijn die in ZAAKTYPEn zijn vastgelegd.</w:t>
            </w:r>
          </w:p>
        </w:tc>
      </w:tr>
    </w:tbl>
    <w:bookmarkStart w:id="173" w:name="BKM_5BDCC3B1_194D_455f_BE6E_E7509FCA37B6"/>
    <w:bookmarkEnd w:id="17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Aanvraagdatum</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De datum waarop verzocht is om de behandeling van de gerelateerde ZAAK uit te gaan voeren.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op of voor de huidige datum.</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aanvraagdatum markeert het verzoek de gerelateerde ZAAK op te starten. Dit is met name relevant zolang er nog geen informatie bekend is over het daadwerkelijk opgestart zijn van de gerelateerde zaak.</w:t>
            </w:r>
          </w:p>
        </w:tc>
      </w:tr>
    </w:tbl>
    <w:bookmarkStart w:id="174" w:name="BKM_4F35E96B_5DC6_421d_BFDF_08D3DC684440"/>
    <w:bookmarkEnd w:id="174"/>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Aard relatie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Aard relatie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aard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Aanduiding van de rol van de gerelateerde zaak ten aanzien van de onderhanden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AN15</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"opdrachtgever" (de gerelateerde zaak levert een bijdrage aan het bereiken van de uitkomst van de onderhanden zaak)</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"opdrachtnemer" (aan het bereiken van de uitkomst van de gerelateerde zaak levert de onderhanden zaak een bijdrage)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Met dit attribuutsoort wordt gespecificeerd of het groepattribuut de verwijzing is naar de ZAAK van 'de opdrachtgever' (de zaakbehandelende organisatie is de 'opdrachtnemer') dan wel 'de opdrachtnemer' (de zaakbehandelende organisatie is de 'opdrachtgever').</w:t>
            </w:r>
          </w:p>
        </w:tc>
      </w:tr>
    </w:tbl>
    <w:bookmarkStart w:id="175" w:name="BKM_DE157476_4DEB_4927_B115_7C5315EEAC26"/>
    <w:bookmarkEnd w:id="175"/>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Datum status gezet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status gezet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datumStatusGezet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datum waarop de gerelateerde ZAAK de laatst bekende status heeft verkregen.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(JJJJMMDDUUMM)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attribuutsoort moet van een waarde voorzien zijn indien Status-omschrijving generiek van een waarde is voorzien.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Op één dag kan een zaak meerdere statussen doorlopen. Om te kunnen bepalen wat de laatst gezette status is of in welke volgorde de statussen bereikt zijn, wordt de datum tot op de minuut vastgelegd.</w:t>
            </w:r>
          </w:p>
        </w:tc>
      </w:tr>
    </w:tbl>
    <w:bookmarkStart w:id="176" w:name="BKM_56EB0588_BB04_4f06_A82E_87E4F122BF2F"/>
    <w:bookmarkEnd w:id="176"/>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Einddatum</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datum waarop de uitvoering van de gerelateerde ZAAK afgerond is.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periode waarin de gerelateerde zaak is uitgevoerd, is inclusief de opgegeven datum.</w:t>
            </w:r>
          </w:p>
        </w:tc>
      </w:tr>
    </w:tbl>
    <w:bookmarkStart w:id="177" w:name="BKM_8C2ED075_B67B_4871_A3A4_C3B99D747760"/>
    <w:bookmarkEnd w:id="177"/>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Resultaatomschrijving</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Resultaatomschrijving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resultaat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Een korte omschrijving wat het resultaat van de gerelateerde ZAAK inhoudt.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één van de resultaatomschrijvingen zoals gespecificeerd bij het door beide organisaties overeengekomen zaaktype in de van toepassing zijnde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8" w:name="BKM_B74014A1_C77D_4dc6_8CFA_204E9B0F2BA0"/>
    <w:bookmarkEnd w:id="178"/>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Startdatum</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datum waarop met de uitvoering van de gerelateerde ZAAK is gestart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9" w:name="BKM_53D19068_5B16_4ad9_8B8B_B98C39D22AEF"/>
    <w:bookmarkEnd w:id="179"/>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Status-omschrijving generiek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Status-omschrijving 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statusomschrijvingGeneriek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Algemeen gehanteerde omschrijving van de aard van de laatst bekende status van de gerelateerde ZAAK.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Ontlenen aan het tussen beide organisaties afgesproken zaaktype in de van toepassing zijn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bl>
    <w:bookmarkStart w:id="180" w:name="BKM_6B69A719_EE48_4ef0_874A_4BAC24559E90"/>
    <w:bookmarkEnd w:id="180"/>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Verantwoordelijke organisatie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Verantwoordelijke organisatie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verantwoordelijkeOrganisatie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Het RSIN van de organisatie die verantwoordelijk is voor de behandeling van de gerelateerde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N9</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in het NHR voorkomende unieke identificaties van rechtspersonen en samenwerkingsverbanden.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lastRenderedPageBreak/>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Landelijk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bl>
    <w:bookmarkStart w:id="181" w:name="BKM_44803124_C7D3_4089_8166_67C5C2B03706"/>
    <w:bookmarkEnd w:id="181"/>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Zaakidentificatie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Zaakidentificatie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De unieke identificatie van de gerelateerde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alfanumerieke tekens m.u.v. diacrieten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identificatie is van een waarde voorzien zo gauw als de, voor de gerelateerde zaak verantwoordelijke, organisatie die identficatie heeft kenbaar gemaakt bij de organisatie die verantwoordelijk is voor de onderhanden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identificatie zoals die is toegekend aan de gerelateerde zaak door de organisatie die verantwoordelijk is voor die gerelateerde ZAAK.</w:t>
            </w:r>
          </w:p>
        </w:tc>
      </w:tr>
    </w:tbl>
    <w:bookmarkStart w:id="182" w:name="BKM_BEA4E8F4_399F_49df_86FA_40C8DA314922"/>
    <w:bookmarkEnd w:id="182"/>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Zaaktype-omschrijving generiek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Zaaktype-omschrijving 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omschrijvingGeneriek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Algemeen gehanteerde omschrijving van de aard van ZAAKen </w:t>
            </w:r>
            <w:r w:rsidRPr="008A6917">
              <w:rPr>
                <w:rFonts w:ascii="Calibri" w:hAnsi="Calibri" w:cs="Calibri"/>
                <w:color w:val="000000"/>
                <w:sz w:val="22"/>
                <w:szCs w:val="22"/>
                <w:lang w:eastAsia="en-US"/>
              </w:rPr>
              <w:lastRenderedPageBreak/>
              <w:t>van het ZAAKTYPE waartoe de gerelateerde zaak behoort.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Zaaktype-omschrijvng generiek moet corresponderen met de waarde van de Zaaktypecode in de van toepassing zijnde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bl>
    <w:bookmarkStart w:id="183" w:name="BKM_47A25882_F3A3_40e6_9662_6ED8DF1A38C0"/>
    <w:bookmarkEnd w:id="183"/>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Zaaktypecode</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eastAsia="en-US"/>
              </w:rPr>
              <w:instrText xml:space="preserve">MERGEFIELD </w:instrText>
            </w:r>
            <w:r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De algemeen gehanteerde code van de aard van ZAAKen van het ZAAKTYPE waartoe de gerelateerde zaak behoort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N4</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Een waarde voor dit attribuutsoort in de van toepassing zijn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codering van de aard van de zaak, ook wel Zaaktype-code genoemd zoals deze wordt toegepast in de ZaakTypeCatalogus waartoe het zaaktype van de gerelateerde zaak behoort.</w:t>
            </w:r>
          </w:p>
        </w:tc>
      </w:tr>
      <w:bookmarkEnd w:id="172"/>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heeft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heeft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De STATUSsen die bereikt zijn gedurende de behandeling van de ZAAK.</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heeft gerelateerde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heeft gerelateerde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andere ZAAKen die relevant zijn voor de ZAAK.</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gaat hier om andere zaken, binnen hetzelfde  informatiedomein als waar de onderhanden zaak wordt behandeld,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 vergelijkbaar met de zaakobjecten waarop een zaak betrekking heeft. En het kunnen zaken zijn waarin een bijdrage geleverd wordt aan het bereiken van de uitkomst van de onderhanden zaak, vergelijkbaar met gerelateerde externe zaken. Een voorbeeld is het </w:t>
            </w:r>
            <w:r w:rsidRPr="008A6917">
              <w:rPr>
                <w:rFonts w:ascii="Calibri" w:hAnsi="Calibri" w:cs="Arial"/>
                <w:color w:val="000000"/>
                <w:sz w:val="22"/>
                <w:szCs w:val="24"/>
                <w:lang w:eastAsia="en-US"/>
              </w:rPr>
              <w:lastRenderedPageBreak/>
              <w:t>behandelen van zienswijzen in evenzovele daartoe dienende zaken waarvan de uitkomsten relevant zijn voor de vergunningzaak. 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relatiesoort kent eigenschappen die we modelleren met de relatieklasse ZAKENRELATIE.</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deelzaak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deelzaak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verwijzing naar de ZAAK, waarom verzocht is door de initiator daarvan, die behandeld wordt in twee of meer separate ZAAKen waarvan de onderhavige ZAAK er één 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 vanuit een zaak mag niet verwijzen naar dezelfde zaak d.w.z. moet verwijzen naar een andere zaak. Die andere zaak mag geen relatie ‘is deelzaak van’ hebben (d.w.z. deelzaken van deelzaken worden niet ondersteund).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Pr="008A6917">
              <w:rPr>
                <w:rFonts w:ascii="Calibri" w:hAnsi="Calibri" w:cs="Arial"/>
                <w:color w:val="000000"/>
                <w:sz w:val="22"/>
                <w:szCs w:val="24"/>
                <w:lang w:eastAsia="en-US"/>
              </w:rPr>
              <w:t>Aanduiding van de aard van de ZAAK.</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341AFA"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Pr="008A6917">
        <w:rPr>
          <w:rFonts w:ascii="Arial" w:hAnsi="Arial" w:cs="Arial"/>
          <w:b/>
          <w:color w:val="000000"/>
          <w:sz w:val="24"/>
          <w:szCs w:val="24"/>
          <w:lang w:eastAsia="en-US"/>
        </w:rPr>
        <w:t>kent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kent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val="en-AU" w:eastAsia="en-US"/>
              </w:rPr>
              <w:instrText xml:space="preserve">MERGEFIELD </w:instrText>
            </w:r>
            <w:r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Pr="008A6917">
              <w:rPr>
                <w:rFonts w:ascii="Arial" w:hAnsi="Arial" w:cs="Arial"/>
                <w:color w:val="000000"/>
                <w:szCs w:val="24"/>
                <w:lang w:eastAsia="en-US"/>
              </w:rPr>
              <w:instrText xml:space="preserve">MERGEFIELD </w:instrText>
            </w:r>
            <w:r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Pr="008A6917">
              <w:rPr>
                <w:rFonts w:ascii="Calibri" w:hAnsi="Calibri" w:cs="Arial"/>
                <w:color w:val="000000"/>
                <w:sz w:val="22"/>
                <w:szCs w:val="24"/>
                <w:lang w:eastAsia="en-US"/>
              </w:rPr>
              <w:t>De relatie tussen een ZAAK en een INFORMATIEOBJECT dat relevant is voor de behandeling van die ZAAK en/of gecreëerd is in het kader van de behandeling van die ZAAK</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is de relatieklasse behorende bij de relatiesoort ‘ZAAK kent INFORMATIEOBJECT’. Met de relatiesoort geven we aan welke INFORMATIEOBJECTen voor een bepaalde ZAAK relevant zijn en omgekeerd voor welke ZAAKen een bepaald INFORMATIEOBJECT relevant is. De relatieklasse maakt het mogelijk om eigenschappen van deze relatiesoort te modelleren.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Meerdere informatieobjecten kunnen relevant zijn voor een zaak en/of gedurende de behandeling daarvan gecreëerd zijn. Omgekeerd kan een informatieobject relevant zijn voor meerdere zaken. Zo ontstaan n:m-relaties tussen zaken en informatieobjecten. Aangezien er eigenschappen zijn die niet bij alleen ZAAK of alleen INFORMATIEOBJECT behoren (zoals bijvoorbeeld de Registratiedatum) maar behoren bij de unieke combinatie van een zaak met een informatieobject, modelleren we deze relatie met ZAAK-INFORMATIEOBJECT: de verwijzing naar de informatieobjecten die bij een zaak behoren en de verwijzing naar de zaken waarvoor een informatieobject relevant is</w:t>
            </w:r>
          </w:p>
        </w:tc>
        <w:bookmarkEnd w:id="129"/>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4"/>
          <w:lang w:eastAsia="en-US"/>
        </w:rPr>
      </w:pPr>
    </w:p>
    <w:p w:rsidR="00341AFA" w:rsidRDefault="00341AFA" w:rsidP="00341AFA">
      <w:pPr>
        <w:contextualSpacing w:val="0"/>
        <w:rPr>
          <w:rFonts w:ascii="Arial" w:hAnsi="Arial" w:cs="Arial"/>
          <w:b/>
          <w:bCs/>
          <w:color w:val="000000"/>
          <w:sz w:val="30"/>
          <w:szCs w:val="30"/>
          <w:lang w:eastAsia="en-US"/>
        </w:rPr>
      </w:pPr>
      <w:r>
        <w:rPr>
          <w:rFonts w:ascii="Arial" w:hAnsi="Arial" w:cs="Arial"/>
          <w:b/>
          <w:bCs/>
          <w:color w:val="000000"/>
          <w:sz w:val="30"/>
          <w:szCs w:val="30"/>
          <w:lang w:eastAsia="en-US"/>
        </w:rPr>
        <w:br w:type="page"/>
      </w:r>
    </w:p>
    <w:p w:rsidR="00341AFA" w:rsidRDefault="00341AFA" w:rsidP="00341AFA">
      <w:pPr>
        <w:pStyle w:val="Kop1"/>
      </w:pPr>
      <w:bookmarkStart w:id="184" w:name="_Toc397591517"/>
      <w:bookmarkStart w:id="185" w:name="_Toc404331966"/>
      <w:bookmarkStart w:id="186" w:name="_Toc404339225"/>
      <w:r>
        <w:lastRenderedPageBreak/>
        <w:t>Attribuut- en relatiesoorten van relatieklasse</w:t>
      </w:r>
      <w:r w:rsidRPr="00911A0D">
        <w:t>n</w:t>
      </w:r>
      <w:bookmarkEnd w:id="184"/>
      <w:bookmarkEnd w:id="185"/>
      <w:bookmarkEnd w:id="186"/>
    </w:p>
    <w:p w:rsidR="00341AFA" w:rsidRPr="00D80276" w:rsidRDefault="00341AFA" w:rsidP="00341AFA">
      <w:pPr>
        <w:rPr>
          <w:lang w:eastAsia="en-US"/>
        </w:rPr>
      </w:pPr>
    </w:p>
    <w:bookmarkStart w:id="187" w:name="Relatieklasse"/>
    <w:bookmarkStart w:id="188" w:name="BKM_4F0D602F_A5E4_45e2_9CEE_F6948D660261"/>
    <w:p w:rsidR="00341AFA" w:rsidRPr="00D80276" w:rsidRDefault="00341AFA" w:rsidP="00341AFA">
      <w:pPr>
        <w:pStyle w:val="Kop2"/>
        <w:rPr>
          <w:sz w:val="22"/>
          <w:szCs w:val="22"/>
        </w:rPr>
      </w:pPr>
      <w:r w:rsidRPr="00D80276">
        <w:rPr>
          <w:rFonts w:ascii="Arial" w:hAnsi="Arial" w:cs="Arial"/>
          <w:szCs w:val="20"/>
          <w:lang w:val="en-AU"/>
        </w:rPr>
        <w:lastRenderedPageBreak/>
        <w:fldChar w:fldCharType="begin" w:fldLock="1"/>
      </w:r>
      <w:r w:rsidRPr="00D80276">
        <w:rPr>
          <w:rFonts w:ascii="Arial" w:hAnsi="Arial" w:cs="Arial"/>
          <w:szCs w:val="20"/>
          <w:lang w:val="en-AU"/>
        </w:rPr>
        <w:instrText xml:space="preserve">MERGEFIELD </w:instrText>
      </w:r>
      <w:r w:rsidRPr="00D80276">
        <w:instrText>Element.Stereotype</w:instrText>
      </w:r>
      <w:r w:rsidRPr="00D80276">
        <w:rPr>
          <w:rFonts w:ascii="Arial" w:hAnsi="Arial" w:cs="Arial"/>
          <w:szCs w:val="20"/>
          <w:lang w:val="en-AU"/>
        </w:rPr>
        <w:fldChar w:fldCharType="separate"/>
      </w:r>
      <w:bookmarkStart w:id="189" w:name="_Toc404331967"/>
      <w:bookmarkStart w:id="190" w:name="_Toc404339226"/>
      <w:r>
        <w:t>Relatieklasse</w:t>
      </w:r>
      <w:r w:rsidRPr="00D80276">
        <w:rPr>
          <w:rFonts w:ascii="Arial" w:hAnsi="Arial" w:cs="Arial"/>
          <w:szCs w:val="20"/>
          <w:lang w:val="en-AU"/>
        </w:rPr>
        <w:fldChar w:fldCharType="end"/>
      </w:r>
      <w:r w:rsidRPr="00D80276">
        <w:t xml:space="preserve"> </w:t>
      </w:r>
      <w:fldSimple w:instr="MERGEFIELD Element.Name" w:fldLock="1">
        <w:r w:rsidRPr="00D80276">
          <w:t>KLANT-CONTACTPERSOON</w:t>
        </w:r>
        <w:bookmarkEnd w:id="189"/>
        <w:bookmarkEnd w:id="190"/>
      </w:fldSimple>
    </w:p>
    <w:bookmarkStart w:id="191" w:name="BKM_0F9F686C_446E_43c1_9DA1_0E1FD4639B92"/>
    <w:bookmarkStart w:id="192" w:name="BKM_801C8B5E_84EF_4913_B3CF_17A6E597B2A7"/>
    <w:bookmarkEnd w:id="19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KLANT-CONTACTPERSOON</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gegevens van de persoon zijnde een MEDEWERKER van de VESTIGING waarmee het KLANTCONTACT plaats vond.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groepattribuutsoort met gegevens van de contactpersonen die namens de VESTIGING van een onderneming het KLANTCONTACT voerde.</w:t>
            </w:r>
          </w:p>
        </w:tc>
      </w:tr>
    </w:tbl>
    <w:bookmarkStart w:id="193" w:name="BKM_81E3B162_CCAB_4a28_9E84_BBD29D059E9B"/>
    <w:bookmarkEnd w:id="19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Elektronisch postadres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bestaande alfanumerieke tekens waarin zich, evenwel niet aan het begin en aan het eind, een ‘@’ moet bevinden.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4" w:name="BKM_43782CB6_AD0D_4183_9383_05E37CEE3A70"/>
    <w:bookmarkEnd w:id="194"/>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van groepattribuutsoort </w:t>
      </w:r>
      <w:r w:rsidRPr="00D80276">
        <w:rPr>
          <w:rFonts w:ascii="Arial" w:hAnsi="Arial" w:cs="Arial"/>
          <w:b/>
          <w:bCs/>
          <w:color w:val="000000"/>
          <w:sz w:val="24"/>
          <w:szCs w:val="24"/>
          <w:lang w:eastAsia="en-US"/>
        </w:rPr>
        <w:lastRenderedPageBreak/>
        <w:t>'</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aanduiding van de taken, rechten en plichten die de contactpersoon heeft binnen de VESTIGING.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5" w:name="BKM_94682650_BA8E_4d06_8A3C_7FB57CD27B3F"/>
    <w:bookmarkEnd w:id="195"/>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Telefoonnummer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6" w:name="BKM_1E57BA48_D14D_4c46_B0DD_81DD16BABE99"/>
    <w:bookmarkEnd w:id="196"/>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opgemaakte naam van de contactpersoon.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bookmarkEnd w:id="192"/>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7" w:name="BKM_DB4F6AD7_69F1_480a_AB69_0C1196954F33"/>
    <w:p w:rsidR="00341AFA" w:rsidRPr="00D80276" w:rsidRDefault="00341AFA" w:rsidP="00341AFA">
      <w:pPr>
        <w:pStyle w:val="Kop2"/>
        <w:rPr>
          <w:sz w:val="22"/>
          <w:szCs w:val="22"/>
        </w:rPr>
      </w:pPr>
      <w:r w:rsidRPr="00D80276">
        <w:rPr>
          <w:rFonts w:ascii="Arial" w:hAnsi="Arial" w:cs="Arial"/>
          <w:szCs w:val="20"/>
          <w:lang w:val="en-AU"/>
        </w:rPr>
        <w:lastRenderedPageBreak/>
        <w:fldChar w:fldCharType="begin" w:fldLock="1"/>
      </w:r>
      <w:r w:rsidRPr="00D80276">
        <w:rPr>
          <w:rFonts w:ascii="Arial" w:hAnsi="Arial" w:cs="Arial"/>
          <w:szCs w:val="20"/>
          <w:lang w:val="en-AU"/>
        </w:rPr>
        <w:instrText xml:space="preserve">MERGEFIELD </w:instrText>
      </w:r>
      <w:r w:rsidRPr="00D80276">
        <w:instrText>Element.Stereotype</w:instrText>
      </w:r>
      <w:r w:rsidRPr="00D80276">
        <w:rPr>
          <w:rFonts w:ascii="Arial" w:hAnsi="Arial" w:cs="Arial"/>
          <w:szCs w:val="20"/>
          <w:lang w:val="en-AU"/>
        </w:rPr>
        <w:fldChar w:fldCharType="separate"/>
      </w:r>
      <w:bookmarkStart w:id="198" w:name="_Toc404331968"/>
      <w:bookmarkStart w:id="199" w:name="_Toc404339227"/>
      <w:r>
        <w:t>Relatieklasse</w:t>
      </w:r>
      <w:r w:rsidRPr="00D80276">
        <w:rPr>
          <w:rFonts w:ascii="Arial" w:hAnsi="Arial" w:cs="Arial"/>
          <w:szCs w:val="20"/>
          <w:lang w:val="en-AU"/>
        </w:rPr>
        <w:fldChar w:fldCharType="end"/>
      </w:r>
      <w:r w:rsidRPr="00D80276">
        <w:t xml:space="preserve"> </w:t>
      </w:r>
      <w:fldSimple w:instr="MERGEFIELD Element.Name" w:fldLock="1">
        <w:r w:rsidRPr="00D80276">
          <w:t>ROL</w:t>
        </w:r>
        <w:bookmarkEnd w:id="198"/>
        <w:bookmarkEnd w:id="199"/>
      </w:fldSimple>
    </w:p>
    <w:bookmarkStart w:id="200" w:name="BKM_7E34C7A7_5525_4ebd_B4B9_AB84EE5005A7"/>
    <w:bookmarkEnd w:id="200"/>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Rolomschrijving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Rolomschrijving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Algemeen gehanteerde benaming van de aard van de ROL</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de benaming van een rol bij een zaak zoals deze landelijk wordt toegepast. Deze kan afwijken van de door de zaakbehandelende organisatie(s) gehanteerde benaming, de Rolomschrijving.</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gemachtigde is niet als rol onderkend maar als eigenschap van de wijze waarop een betrokkene zijn of haar rol uitoefent.</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formulering van de definitie van de Belanghebbende is  afgeleid van de belanghebbende in de AWB maar breder gesteld.</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Initiator, indien het gaat om dienstverlening aan burgers en bedrijven wordt ook wel de term ‘klant’ gehanteerd. Met het oog op andere dan dienstverleningszaken kiezen we hier een meer algemenere term. </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Klantcontacter, met betrekking tot het zaakgericht werken betreft dit veelal het </w:t>
            </w:r>
            <w:r w:rsidRPr="00D80276">
              <w:rPr>
                <w:rFonts w:ascii="Calibri" w:hAnsi="Calibri" w:cs="Calibri"/>
                <w:color w:val="000000"/>
                <w:sz w:val="22"/>
                <w:szCs w:val="22"/>
                <w:lang w:eastAsia="en-US"/>
              </w:rPr>
              <w:lastRenderedPageBreak/>
              <w:t>verzorgen van de intake van een vraag naar een product of dienst, het informeren over de voortgang van de behandeling van de zaak en het leveren van de uitkomst van de zaak.</w:t>
            </w:r>
          </w:p>
        </w:tc>
      </w:tr>
    </w:tbl>
    <w:bookmarkStart w:id="201" w:name="BKM_745147F9_B859_4e85_AE38_CB35978F8B11"/>
    <w:bookmarkEnd w:id="20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Rolomschrijving generiek</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Rolomschrijving generiek</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0002</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rolomschrijvingGeneriek</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Algemeen gehanteerde benaming van de aard van de ROL</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 aangepast door 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Mede-initiator (Gezamenlijk met anderen aanleiding geven tot de start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Het gaat hier om de benaming van een rol bij een ZAAK zoals deze landelijk wordt toegepast. Deze kan afwijken van de door de zaakbehandelende organisatie(s) gehanteerde benaming, de Rolomschrijving. De gemachtigde is niet als rol onderkend maar als eigenschap van de wijze waarop een betrokkene zijn of haar rol uitoefent. De formulering van de definitie van de </w:t>
            </w:r>
            <w:r w:rsidRPr="00D80276">
              <w:rPr>
                <w:rFonts w:ascii="Calibri" w:hAnsi="Calibri" w:cs="Calibri"/>
                <w:color w:val="000000"/>
                <w:sz w:val="22"/>
                <w:szCs w:val="22"/>
                <w:lang w:eastAsia="en-US"/>
              </w:rPr>
              <w:lastRenderedPageBreak/>
              <w:t>Belanghebbende is  afgeleid van de belanghebbende in de AWB maar breder gesteld.</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V.w.b. de Initiator, indien het gaat om dienstverlening aan burgers en bedrijven wordt ook wel de term ‘klant’ gehanteerd. Met het oog op andere dan dienstverleningszaken kiezen we hier een meer algemenere term. Bij sommige zaken (huwelijk, bezwaar van meerdere burgers e.d.) is sprake van meerdere initiatoren terwijl het RGBZ slechts één initiator per zaak kent. In dergelijke situaties is voorzien doordat naast de (ene) initiator ook betrokkenen in de rol van ‘Mede-initiator’ onderkend worden. V.w.b. de Klantcontacter, met betrekking tot het zaakgericht werken betreft dit veelal het verzorgen van de intake van een vraag naar een product of dienst, het informeren over de voortgang van de behandeling van de ZAAK en het leveren van de uitkomst van de ZAAK.</w:t>
            </w:r>
          </w:p>
        </w:tc>
      </w:tr>
    </w:tbl>
    <w:bookmarkStart w:id="202" w:name="BKM_B9D54906_3393_4bb2_A307_FECD9045317C"/>
    <w:bookmarkEnd w:id="202"/>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Roltoelichting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Roltoelichting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0003</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is afgeleid van de attribuutsoort Betrokkene.Roltoelichting in het GFO Zaken 2004.</w:t>
            </w:r>
          </w:p>
        </w:tc>
      </w:tr>
    </w:tbl>
    <w:bookmarkStart w:id="203" w:name="BKM_848AA498_3456_49eb_AF97_C13FFAB75B54"/>
    <w:bookmarkEnd w:id="20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Indicatie machtiging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Indicatie machtiging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indicatieMachtiging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Indicatie of de BETROKKENE in de ROL bij de ZAAK optreedt als gemachtigde van een andere BETROKKENE bij die ZAAK</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1-1-2013</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AN15</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“gemachtigde” (de betrokkene in de rol bij de zaak is door een andere betrokkene bij dezelfde zaak gemachtigd om namens hem of haar te handelen).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“machtiginggever” (de betrokkene in de rol bij de zaak heeft een andere betrokkene bij dezelfde zaak gemachtigd om namens hem of haar te handelen)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 de ROL.Toelichting kan desgewenst nadere informatie over machtiginggever of gemachtigde vermeld worden.</w:t>
            </w:r>
          </w:p>
        </w:tc>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04" w:name="BKM_CE1369B6_A39E_4131_B24B_BB2320F55867"/>
      <w:bookmarkEnd w:id="204"/>
    </w:p>
    <w:bookmarkStart w:id="205" w:name="BKM_CFE2A676_B7E3_4a80_BA70_CA6CBCB51E86"/>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gegevens van de persoon die anderen desgevraagd in contact brengt met medewerkers van de BETROKKENE, een NIET-NATUURLIJK PERSOON of VESTIGING zijnde, of met BETROKKENE zelf, een NATUURLIJK PERSOON zijnde, vanuit het belang van BETROKKENE in haar ROL bij een ZAAK,.</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6" w:name="BKM_EBB390B0_0550_4d0d_B6A4_5E27E7FEE511"/>
    <w:bookmarkEnd w:id="206"/>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opgemaakte naam van de contactpersoon namens de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7" w:name="BKM_63CE0166_B619_4b59_BF0E_488FE8401A24"/>
    <w:bookmarkEnd w:id="207"/>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aanduiding van de taken, rechten en plichten die de contactpersoon heeft binnen de organisatie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8" w:name="BKM_DA133D11_6A61_441a_86BF_C5C235E89645"/>
    <w:bookmarkEnd w:id="208"/>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Telefoonnummer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9" w:name="BKM_4AAC7995_D69A_433a_A696_6DCBD905A3B8"/>
    <w:bookmarkEnd w:id="209"/>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Elektronich postadres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205"/>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210" w:name="BKM_028FA130_CBC9_4369_94B7_BAF8F6342A1E"/>
    <w:bookmarkStart w:id="211" w:name="BKM_3E5F7E07_0B8C_448b_912D_600BA2B22983"/>
    <w:bookmarkStart w:id="212" w:name="BKM_45336176_D53F_4182_B434_C5CDBD5E9296"/>
    <w:bookmarkEnd w:id="210"/>
    <w:bookmarkEnd w:id="21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Afwijkend binnenlands correspondentieadres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Het adres van een adresseerbaar object waarop BETROKKENE in zijn/haar ROL in de ZAAK in de regel schriftelijk bereikbaar is,  indien dat afwijkt van het reguliere binnenlandse correspondentieadres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het groepattribuutsoort waarden heeft dan zijn de groepattributen 'Afwijkend correspondentie postadres' en 'Afwijkend buitenlands correspondentieadres' niet van een waarde voorzien.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Zoals uit de defintie moge blijken, is dit correspondtieadres alleen aanwezig indien de betrokkene over de zaak via een ander correspondentieadres wil communiceren dan het correspondentieadres zoals dat van betrokkene bekend is. </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213" w:name="BKM_0C6E3BBD_EE83_4626_A3EF_CF0A9E2C1434"/>
    <w:bookmarkEnd w:id="21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4" w:name="BKM_448B4534_2E9F_47a9_962E_63ADF86F6A35"/>
    <w:bookmarkEnd w:id="214"/>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5" w:name="BKM_CCE3189F_F6A2_45d7_895D_2B3EFAAE0F5C"/>
    <w:bookmarkEnd w:id="215"/>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6" w:name="BKM_1EE8962C_745A_4b14_BB6D_A288A1946C28"/>
    <w:bookmarkEnd w:id="216"/>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217" w:name="BKM_78231F54_98FD_4ac8_8F22_E62F7CBF66C2"/>
    <w:bookmarkEnd w:id="217"/>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8" w:name="BKM_D8CCC58E_C60E_4f60_8F2E_990B01529601"/>
    <w:bookmarkEnd w:id="218"/>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tbl>
    <w:bookmarkStart w:id="219" w:name="BKM_E3F20C69_55EF_44a4_9C41_0B840AA60E74"/>
    <w:bookmarkEnd w:id="212"/>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Afwijkend correspondentie postadres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0" w:name="BKM_531E5C90_8BEA_4f2e_B380_BAA8738429EB"/>
    <w:bookmarkEnd w:id="220"/>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1" w:name="BKM_1CF3E9E7_3D14_4ad3_8D61_CF35C7BBA9C7"/>
    <w:bookmarkEnd w:id="22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Aanduiding van het soort postadres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2" w:name="BKM_862B996D_A1B3_4039_8C73_5FA803C8BCD0"/>
    <w:bookmarkEnd w:id="222"/>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3" w:name="BKM_F2E9BBFC_8D95_4807_84A2_C51756888A5D"/>
    <w:bookmarkEnd w:id="22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24" w:name="BKM_6563DF4F_2B62_42f5_9DAC_F734C28A1DDC"/>
      <w:bookmarkEnd w:id="219"/>
      <w:bookmarkEnd w:id="224"/>
    </w:p>
    <w:bookmarkStart w:id="225" w:name="BKM_7559C635_776F_4c34_80D9_25882024C5A5"/>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Afwijkend buitenlands correspondentieadres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buitenlandsCorrespondentieadres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gegevens van het adres in het buitenland waarop BETROKKENE in zijn/haar ROL in de ZAAK in de regel schriftelijk bereikbaar is indien dat afwijkt van het reguliere buitenlandse correspondentieadres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6" w:name="BKM_280221B4_1989_4080_860C_B6625C80B83E"/>
    <w:bookmarkEnd w:id="226"/>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7" w:name="BKM_0D4C4248_EED6_4a54_8512_79FD07AB53EE"/>
    <w:bookmarkEnd w:id="227"/>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8" w:name="BKM_F2E8FEDE_FA77_4a86_BF5D_49FB9B8DDBE4"/>
    <w:bookmarkEnd w:id="228"/>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9" w:name="BKM_94C9B0BD_2B19_40c3_8EE6_945491E136B3"/>
    <w:bookmarkEnd w:id="229"/>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20 mei 2009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225"/>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zet als betrokkene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rPr>
          <w:trHeight w:val="271"/>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zet als betrokkene</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0..*</w:t>
            </w:r>
            <w:r w:rsidRPr="00D80276">
              <w:rPr>
                <w:rFonts w:ascii="Calibri" w:hAnsi="Calibri" w:cs="Calibri"/>
                <w:color w:val="000000"/>
                <w:sz w:val="22"/>
                <w:szCs w:val="22"/>
                <w:lang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rPr>
          <w:trHeight w:val="230"/>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01-06-08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De relatie kan alleen aanwezig zijn indien de Betrokkene bij de Rol een Organisatorische Eenheid of een Medewerker is.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Alléén een medewerker (of organisatorische eenheid) die een rol heeft in een zaak, mag een status zetten voor die zaak.</w:t>
            </w:r>
          </w:p>
        </w:tc>
        <w:bookmarkEnd w:id="197"/>
      </w:tr>
    </w:tbl>
    <w:bookmarkStart w:id="230" w:name="BKM_1A4E4EB7_5013_41ca_B60E_0B6C7DD1ECE9"/>
    <w:p w:rsidR="00341AFA" w:rsidRPr="00D80276" w:rsidRDefault="00341AFA" w:rsidP="00341AFA">
      <w:pPr>
        <w:pStyle w:val="Kop2"/>
        <w:rPr>
          <w:sz w:val="22"/>
          <w:szCs w:val="22"/>
        </w:rPr>
      </w:pPr>
      <w:r w:rsidRPr="00D80276">
        <w:rPr>
          <w:rFonts w:ascii="Arial" w:hAnsi="Arial" w:cs="Arial"/>
          <w:szCs w:val="20"/>
          <w:lang w:val="en-AU"/>
        </w:rPr>
        <w:lastRenderedPageBreak/>
        <w:fldChar w:fldCharType="begin" w:fldLock="1"/>
      </w:r>
      <w:r w:rsidRPr="00D80276">
        <w:rPr>
          <w:rFonts w:ascii="Arial" w:hAnsi="Arial" w:cs="Arial"/>
          <w:szCs w:val="20"/>
          <w:lang w:val="en-AU"/>
        </w:rPr>
        <w:instrText xml:space="preserve">MERGEFIELD </w:instrText>
      </w:r>
      <w:r w:rsidRPr="00D80276">
        <w:instrText>Element.Stereotype</w:instrText>
      </w:r>
      <w:r w:rsidRPr="00D80276">
        <w:rPr>
          <w:rFonts w:ascii="Arial" w:hAnsi="Arial" w:cs="Arial"/>
          <w:szCs w:val="20"/>
          <w:lang w:val="en-AU"/>
        </w:rPr>
        <w:fldChar w:fldCharType="separate"/>
      </w:r>
      <w:bookmarkStart w:id="231" w:name="_Toc404331969"/>
      <w:bookmarkStart w:id="232" w:name="_Toc404339228"/>
      <w:r>
        <w:t>Relatieklasse</w:t>
      </w:r>
      <w:r w:rsidRPr="00D80276">
        <w:rPr>
          <w:rFonts w:ascii="Arial" w:hAnsi="Arial" w:cs="Arial"/>
          <w:szCs w:val="20"/>
          <w:lang w:val="en-AU"/>
        </w:rPr>
        <w:fldChar w:fldCharType="end"/>
      </w:r>
      <w:r w:rsidRPr="00D80276">
        <w:t xml:space="preserve"> </w:t>
      </w:r>
      <w:fldSimple w:instr="MERGEFIELD Element.Name" w:fldLock="1">
        <w:r w:rsidRPr="00D80276">
          <w:t>VERZENDING</w:t>
        </w:r>
        <w:bookmarkEnd w:id="231"/>
        <w:bookmarkEnd w:id="232"/>
      </w:fldSimple>
    </w:p>
    <w:bookmarkStart w:id="233" w:name="BKM_1AD8EA29_39BD_49f6_A98F_39E2CC59CAC6"/>
    <w:bookmarkEnd w:id="23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Omschrijving van de aard van de relatie van de BETROKKENE tot het INFORMATIEOBJECT</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AN13</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"afzender" (het informatieobject is ontvangen van de betrokkene)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"geadresseerde" (het informatieobject is verzonden aan de betrokkene)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Aanduiding of het een authentiek gegeven (attribuutsoort) betreft.</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34" w:name="BKM_A24EC1F7_2723_4ced_AD9A_FA40C8FC86DB"/>
    <w:bookmarkEnd w:id="234"/>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Verduidelijking van de afzender- of geadresseerde-relatie.</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35" w:name="BKM_23A7F040_E001_49f3_8F0A_80B8E64D4B35"/>
    <w:bookmarkEnd w:id="235"/>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opgemaakte naam van de persoon die als aanspreekpunt fungeert voor de BETROKKENE inzake het ontvangen of verzonden INFORMATIEOBJECT.</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om de naam van de contactpersoon van een externe betrokkene, indien als zodanig vermeld op het ontvangen of te verzenden document, zoals bijvoorbeeld van het bedrijf dat een vergunningaanvraag indient en de persoon die op de vergunningaanvraag een andere persoon als contactpersoon heeft vermeld.</w:t>
            </w:r>
          </w:p>
        </w:tc>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36" w:name="BKM_6463A406_1C0B_4dd1_8241_9E73E5FD205A"/>
      <w:bookmarkEnd w:id="236"/>
    </w:p>
    <w:bookmarkStart w:id="237" w:name="BKM_B1F42B57_19FF_446b_A154_B3BA7A1350C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Afwijkend binnenlands correspondentieadres VERZENDING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Het correspondentieadres, betreffende een adresseerbaar object, van de BETROKKENE, zijnde afzender of geadresseerde, zoals vermeld in het ontvangen of verzonden INFORMATIEOBJECT indien dat afwijkt van het reguliere binnenlandse correspondentieadres van BETROKKENE.</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Cs w:val="20"/>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lastRenderedPageBreak/>
              <w:t>Indien het groepattribuutsoort waarden heeft dan zijn de groepattributen 'Afwijkend correspondentie postadres' en 'Afwijkend buitenlands correspondentieadres' niet van een waarde voorzien.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binnenlands adres betreft en afwijkt van het correspondentieadres zoals dat van BETROKKENE bekend is.</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238" w:name="BKM_7CF9324F_168B_4a0d_A599_7CF4CE56D388"/>
    <w:bookmarkEnd w:id="238"/>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39" w:name="BKM_6CF17D0F_78B8_48c2_B8B5_0D489FC8A1F4"/>
    <w:bookmarkEnd w:id="239"/>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40" w:name="BKM_409C9977_D11A_4980_A331_B10BEE84ACD7"/>
    <w:bookmarkEnd w:id="240"/>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41" w:name="BKM_061573CD_0865_4781_BCB1_59E9C834DAD2"/>
    <w:bookmarkEnd w:id="24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 xml:space="preserve">Afwijkend </w:t>
      </w:r>
      <w:r w:rsidRPr="00D80276">
        <w:rPr>
          <w:rFonts w:ascii="Arial" w:hAnsi="Arial" w:cs="Arial"/>
          <w:b/>
          <w:bCs/>
          <w:color w:val="000000"/>
          <w:sz w:val="24"/>
          <w:szCs w:val="24"/>
          <w:lang w:eastAsia="en-US"/>
        </w:rPr>
        <w:lastRenderedPageBreak/>
        <w:t>binnenlands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242" w:name="BKM_7EFEFEFA_14AB_4be3_AF6A_01475BF526B8"/>
    <w:bookmarkEnd w:id="242"/>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Dit attribuutsoort is in de BAG gespecificeerd bij het objecttype NUMMERAANDUIDING. Het is in het RSGB bij de ADRESSEERBAAR OBJECT AANDUIDING opgenomen. Zie verder de toelichting in </w:t>
            </w:r>
            <w:r w:rsidRPr="00D80276">
              <w:rPr>
                <w:rFonts w:ascii="Calibri" w:hAnsi="Calibri" w:cs="Calibri"/>
                <w:color w:val="000000"/>
                <w:sz w:val="22"/>
                <w:szCs w:val="22"/>
                <w:lang w:eastAsia="en-US"/>
              </w:rPr>
              <w:lastRenderedPageBreak/>
              <w:t>het RSGB.</w:t>
            </w:r>
          </w:p>
        </w:tc>
      </w:tr>
    </w:tbl>
    <w:bookmarkStart w:id="243" w:name="BKM_0CCEB865_919D_4650_86AD_A7468E1DA548"/>
    <w:bookmarkEnd w:id="24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bookmarkEnd w:id="237"/>
    </w:tbl>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244" w:name="BKM_A0D12DD5_9A5F_4d38_8695_28DDE8C0D32C"/>
    <w:bookmarkStart w:id="245" w:name="BKM_29AA6AE0_571F_43e9_9F61_BA6EB14E8413"/>
    <w:bookmarkEnd w:id="244"/>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Afwijkend correspondentie postadres VERZENDING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gegevens die tezamen een postbusadres of antwoordnummeradres vormen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Cs w:val="20"/>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Indien de relatie aanwezig is dan is het groepattribuut  ‘Afwijkend buitenlands correspondentie adres’ niet van een waarde voorzien en is de relatie 'VERZENDING met als </w:t>
            </w:r>
            <w:r w:rsidRPr="00D80276">
              <w:rPr>
                <w:rFonts w:ascii="Calibri" w:hAnsi="Calibri" w:cs="Calibri"/>
                <w:color w:val="000000"/>
                <w:sz w:val="22"/>
                <w:szCs w:val="22"/>
                <w:lang w:eastAsia="en-US"/>
              </w:rPr>
              <w:lastRenderedPageBreak/>
              <w:t>afwijkend binnenlands correspondentieadres ADRESSEERBAAR OBJECT AANDUIDING' niet aanwezig.</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postadres betreft en afwijkt van het correspondentieadres zoals dat van BETROKKENE bekend is.</w:t>
            </w:r>
          </w:p>
        </w:tc>
      </w:tr>
    </w:tbl>
    <w:bookmarkStart w:id="246" w:name="BKM_F09BEDA4_77AD_40ec_93C8_9CA22A397614"/>
    <w:bookmarkEnd w:id="246"/>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247" w:name="BKM_C1EB52DF_6549_4312_96BA_6332E9BB70DE"/>
    <w:bookmarkEnd w:id="247"/>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type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Aanduiding van het soort postadres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248" w:name="BKM_B455E8B4_09FE_4058_9022_E793EF512F51"/>
    <w:bookmarkEnd w:id="248"/>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249" w:name="BKM_64F1C4A9_40FD_4f94_BD6E_A7BA5D61837B"/>
    <w:bookmarkEnd w:id="249"/>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bookmarkEnd w:id="245"/>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50" w:name="BKM_4ACF0E92_9E4E_44e4_877C_43C54F38A946"/>
      <w:bookmarkEnd w:id="250"/>
    </w:p>
    <w:bookmarkStart w:id="251" w:name="BKM_B714098D_AB7F_4110_A978_475C9F2E30B0"/>
    <w:p w:rsidR="00341AFA" w:rsidRPr="00D80276" w:rsidRDefault="00341AFA" w:rsidP="00341AFA">
      <w:pPr>
        <w:widowControl w:val="0"/>
        <w:autoSpaceDE w:val="0"/>
        <w:autoSpaceDN w:val="0"/>
        <w:adjustRightInd w:val="0"/>
        <w:spacing w:before="240" w:after="60" w:line="240" w:lineRule="auto"/>
        <w:contextualSpacing w:val="0"/>
        <w:outlineLvl w:val="3"/>
        <w:rPr>
          <w:rFonts w:ascii="Calibri" w:hAnsi="Calibri" w:cs="Calibri"/>
          <w:color w:val="000000"/>
          <w:sz w:val="22"/>
          <w:szCs w:val="22"/>
          <w:lang w:eastAsia="en-US"/>
        </w:rPr>
      </w:pP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Afwijkend buitenlands correspondentieadres VERZENDING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buitenlandsAdres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De gegevens van het adres in het buitenland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Pr="00D80276">
              <w:rPr>
                <w:rFonts w:ascii="Calibri" w:hAnsi="Calibri" w:cs="Calibri"/>
                <w:color w:val="000000"/>
                <w:szCs w:val="20"/>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de relatie aanwezig is dan is het groepattribuut  ‘Afwijkend correspondentie postadres’ niet van een waarde voorzien en is de relatie 'VERZENDING met als afwijkend binnenlands correspondentieadres ADRESSEERBAAR OBJECT AANDUIDING' niet aanwezig.</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buitenlands adres betreft en afwijkt van het correspondentieadres zoals dat van BETROKKENE bekend is.</w:t>
            </w:r>
          </w:p>
        </w:tc>
      </w:tr>
    </w:tbl>
    <w:bookmarkStart w:id="252" w:name="BKM_E4AC64B2_0A88_4ea3_BA05_CD75680EB151"/>
    <w:bookmarkEnd w:id="252"/>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253" w:name="BKM_FD2E2184_9868_4e6b_AE29_C7C5EF478B4F"/>
    <w:bookmarkEnd w:id="253"/>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254" w:name="BKM_48ADB36B_7472_4e00_B5CF_5B5307A9E379"/>
    <w:bookmarkEnd w:id="254"/>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255" w:name="BKM_863BADE8_31E7_4e80_8D2E_5DDB3B4C0A67"/>
    <w:bookmarkEnd w:id="255"/>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bookmarkEnd w:id="251"/>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256" w:name="BKM_5A0BBC46_E5AF_4393_AE20_07C5DC5CC479"/>
    <w:bookmarkEnd w:id="230"/>
    <w:p w:rsidR="00341AFA" w:rsidRPr="00D80276" w:rsidRDefault="00341AFA" w:rsidP="00341AFA">
      <w:pPr>
        <w:pStyle w:val="Kop2"/>
        <w:rPr>
          <w:sz w:val="22"/>
          <w:szCs w:val="22"/>
        </w:rPr>
      </w:pPr>
      <w:r w:rsidRPr="00D80276">
        <w:rPr>
          <w:rFonts w:ascii="Arial" w:hAnsi="Arial" w:cs="Arial"/>
          <w:szCs w:val="20"/>
          <w:lang w:val="en-AU"/>
        </w:rPr>
        <w:lastRenderedPageBreak/>
        <w:fldChar w:fldCharType="begin" w:fldLock="1"/>
      </w:r>
      <w:r w:rsidRPr="00D80276">
        <w:rPr>
          <w:rFonts w:ascii="Arial" w:hAnsi="Arial" w:cs="Arial"/>
          <w:szCs w:val="20"/>
          <w:lang w:val="en-AU"/>
        </w:rPr>
        <w:instrText xml:space="preserve">MERGEFIELD </w:instrText>
      </w:r>
      <w:r w:rsidRPr="00D80276">
        <w:instrText>Element.Stereotype</w:instrText>
      </w:r>
      <w:r w:rsidRPr="00D80276">
        <w:rPr>
          <w:rFonts w:ascii="Arial" w:hAnsi="Arial" w:cs="Arial"/>
          <w:szCs w:val="20"/>
          <w:lang w:val="en-AU"/>
        </w:rPr>
        <w:fldChar w:fldCharType="separate"/>
      </w:r>
      <w:bookmarkStart w:id="257" w:name="_Toc404331970"/>
      <w:bookmarkStart w:id="258" w:name="_Toc404339229"/>
      <w:r>
        <w:t>Relatieklasse</w:t>
      </w:r>
      <w:r w:rsidRPr="00D80276">
        <w:rPr>
          <w:rFonts w:ascii="Arial" w:hAnsi="Arial" w:cs="Arial"/>
          <w:szCs w:val="20"/>
          <w:lang w:val="en-AU"/>
        </w:rPr>
        <w:fldChar w:fldCharType="end"/>
      </w:r>
      <w:r w:rsidRPr="00D80276">
        <w:t xml:space="preserve"> </w:t>
      </w:r>
      <w:fldSimple w:instr="MERGEFIELD Element.Name" w:fldLock="1">
        <w:r w:rsidRPr="00D80276">
          <w:t>ZAAK-INFORMATIEOBJECT</w:t>
        </w:r>
        <w:bookmarkEnd w:id="257"/>
        <w:bookmarkEnd w:id="258"/>
      </w:fldSimple>
    </w:p>
    <w:bookmarkStart w:id="259" w:name="BKM_A3C37996_A1C7_4509_963E_391955BD77F7"/>
    <w:bookmarkEnd w:id="259"/>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Titel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naam waaronder het INFORMATIEOBJECT binnen de ZAAK bekend is.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De naam zal veelal gelijk zijn aan of afgeleid zijn van de naam (titel) van het desbetreffende informatieobject (bij INFORMATIEOBJECT).</w:t>
            </w:r>
          </w:p>
        </w:tc>
      </w:tr>
    </w:tbl>
    <w:bookmarkStart w:id="260" w:name="BKM_5794BE81_C50F_4c2d_B562_260203E6A53A"/>
    <w:bookmarkEnd w:id="260"/>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Beschrijving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Een op de zaak gerichte beschrijving van de inhoud van het INFORMATIEOBJECT.</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De beschrijving van de inhoud van een INFORMATIEOBJECT wordt vastgelegd bij het </w:t>
            </w:r>
            <w:r w:rsidRPr="00D80276">
              <w:rPr>
                <w:rFonts w:ascii="Calibri" w:hAnsi="Calibri" w:cs="Calibri"/>
                <w:color w:val="000000"/>
                <w:sz w:val="22"/>
                <w:szCs w:val="22"/>
                <w:lang w:eastAsia="en-US"/>
              </w:rPr>
              <w:lastRenderedPageBreak/>
              <w:t>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De beschrijving zal veelal gelijk zijn aan of afgeleid zijn van de generieke beschrijving van de inhoud van het INFORMATIEOBJECT (bij INFORMATIEOBJECT).</w:t>
            </w:r>
          </w:p>
        </w:tc>
      </w:tr>
    </w:tbl>
    <w:bookmarkStart w:id="261" w:name="BKM_9E644A57_E0AB_49c9_92EB_DC4BEE1521BD"/>
    <w:bookmarkEnd w:id="261"/>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Registratiedatum</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De datum waarop de zaakbehandelende organisatie het INFORMATIEOBJECT heeft geregistreerd bij de ZAAK.</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datum (JJJJMMDD)</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geldige datums gelegen op of voor de huidige datum en tijd</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is relevant voor</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rPr>
          <w:trHeight w:val="271"/>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is relevant voor</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0..1</w:t>
            </w:r>
            <w:r w:rsidRPr="00D80276">
              <w:rPr>
                <w:rFonts w:ascii="Calibri" w:hAnsi="Calibri" w:cs="Calibri"/>
                <w:color w:val="000000"/>
                <w:sz w:val="22"/>
                <w:szCs w:val="22"/>
                <w:lang w:eastAsia="en-US"/>
              </w:rPr>
              <w:fldChar w:fldCharType="end"/>
            </w:r>
            <w:r w:rsidRPr="00D80276">
              <w:rPr>
                <w:rFonts w:ascii="Calibri" w:hAnsi="Calibri" w:cs="Calibri"/>
                <w:color w:val="000000"/>
                <w:sz w:val="22"/>
                <w:szCs w:val="22"/>
                <w:lang w:eastAsia="en-US"/>
              </w:rPr>
              <w:t xml:space="preserve"> </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rPr>
          <w:trHeight w:val="230"/>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Alleen die status kan gerelateerd zijn die gerelateerd is aan de desbetreffende ZAAK.</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Op zich zou uit de informatieobjectdatum (van de informatieobjecten bij de zaak) en de statusdatum afgeleid kunnen worden welke zaakinformatieobjecten een rol gespeeld hebben ten aanzien van een status. Evenwel, niet in alle gevallen gaat dit op. Zo kunnen er INFORMATIEOBJECTen zijn die weliswaar voor de statusdatum gecreeerd zijn maar geen rol </w:t>
            </w:r>
            <w:r w:rsidRPr="00D80276">
              <w:rPr>
                <w:rFonts w:ascii="Calibri" w:hAnsi="Calibri" w:cs="Calibri"/>
                <w:color w:val="000000"/>
                <w:sz w:val="22"/>
                <w:szCs w:val="22"/>
                <w:lang w:eastAsia="en-US"/>
              </w:rPr>
              <w:lastRenderedPageBreak/>
              <w:t>hebben gespeeld bij het bereiken van die STATUS. En over het bereikt hebben van de Registratiedatum kan gecommuniceerd zijn waarbij de desbetreffende INFORMATIEOBJECTen een creatiedatum hebben na de statusdatum. Deze relatiesoort biedt zaakbehandelende organisaties de mogelijkheid desgewenst dergelijke zaakinformatieobjecten te relateren aan een bereikte status.</w:t>
            </w:r>
          </w:p>
        </w:tc>
        <w:bookmarkEnd w:id="256"/>
      </w:tr>
    </w:tbl>
    <w:bookmarkStart w:id="262" w:name="BKM_8FC379C8_8791_4d81_B640_0DB870E68784"/>
    <w:p w:rsidR="00341AFA" w:rsidRPr="00D80276" w:rsidRDefault="00341AFA" w:rsidP="00341AFA">
      <w:pPr>
        <w:pStyle w:val="Kop2"/>
        <w:rPr>
          <w:sz w:val="22"/>
          <w:szCs w:val="22"/>
        </w:rPr>
      </w:pPr>
      <w:r w:rsidRPr="00D80276">
        <w:rPr>
          <w:rFonts w:ascii="Arial" w:hAnsi="Arial" w:cs="Arial"/>
          <w:szCs w:val="20"/>
          <w:lang w:val="en-AU"/>
        </w:rPr>
        <w:lastRenderedPageBreak/>
        <w:fldChar w:fldCharType="begin" w:fldLock="1"/>
      </w:r>
      <w:r w:rsidRPr="00D80276">
        <w:rPr>
          <w:rFonts w:ascii="Arial" w:hAnsi="Arial" w:cs="Arial"/>
          <w:szCs w:val="20"/>
          <w:lang w:val="en-AU"/>
        </w:rPr>
        <w:instrText xml:space="preserve">MERGEFIELD </w:instrText>
      </w:r>
      <w:r w:rsidRPr="00D80276">
        <w:instrText>Element.Stereotype</w:instrText>
      </w:r>
      <w:r w:rsidRPr="00D80276">
        <w:rPr>
          <w:rFonts w:ascii="Arial" w:hAnsi="Arial" w:cs="Arial"/>
          <w:szCs w:val="20"/>
          <w:lang w:val="en-AU"/>
        </w:rPr>
        <w:fldChar w:fldCharType="separate"/>
      </w:r>
      <w:bookmarkStart w:id="263" w:name="_Toc404331971"/>
      <w:bookmarkStart w:id="264" w:name="_Toc404339230"/>
      <w:r>
        <w:t>Relatieklasse</w:t>
      </w:r>
      <w:r w:rsidRPr="00D80276">
        <w:rPr>
          <w:rFonts w:ascii="Arial" w:hAnsi="Arial" w:cs="Arial"/>
          <w:szCs w:val="20"/>
          <w:lang w:val="en-AU"/>
        </w:rPr>
        <w:fldChar w:fldCharType="end"/>
      </w:r>
      <w:r w:rsidRPr="00D80276">
        <w:t xml:space="preserve"> </w:t>
      </w:r>
      <w:fldSimple w:instr="MERGEFIELD Element.Name" w:fldLock="1">
        <w:r w:rsidRPr="00D80276">
          <w:t>ZAAKOBJECT</w:t>
        </w:r>
        <w:bookmarkEnd w:id="263"/>
        <w:bookmarkEnd w:id="264"/>
      </w:fldSimple>
    </w:p>
    <w:bookmarkStart w:id="265" w:name="BKM_CB564997_48BC_4135_9F39_6744254B4823"/>
    <w:bookmarkEnd w:id="265"/>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Relatie-omschrijving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Relatie-omschrijving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Pr="00D80276">
              <w:rPr>
                <w:rFonts w:ascii="Calibri" w:hAnsi="Calibri" w:cs="Calibri"/>
                <w:color w:val="000000"/>
                <w:sz w:val="22"/>
                <w:szCs w:val="22"/>
                <w:lang w:eastAsia="en-US"/>
              </w:rPr>
              <w:t>Omschrijving van de betrekking tussen de ZAAK en het OBJECT</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 mei 2009</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262"/>
      </w:tr>
    </w:tbl>
    <w:bookmarkStart w:id="266" w:name="BKM_CF8E6E54_B3B7_48a3_9514_B67EAD9F205B"/>
    <w:p w:rsidR="00341AFA" w:rsidRPr="00D80276" w:rsidRDefault="00341AFA" w:rsidP="00341AFA">
      <w:pPr>
        <w:pStyle w:val="Kop2"/>
        <w:rPr>
          <w:sz w:val="22"/>
          <w:szCs w:val="22"/>
        </w:rPr>
      </w:pPr>
      <w:r w:rsidRPr="00D80276">
        <w:rPr>
          <w:rFonts w:ascii="Arial" w:hAnsi="Arial" w:cs="Arial"/>
          <w:szCs w:val="20"/>
          <w:lang w:val="en-AU"/>
        </w:rPr>
        <w:lastRenderedPageBreak/>
        <w:fldChar w:fldCharType="begin" w:fldLock="1"/>
      </w:r>
      <w:r w:rsidRPr="00D80276">
        <w:rPr>
          <w:rFonts w:ascii="Arial" w:hAnsi="Arial" w:cs="Arial"/>
          <w:szCs w:val="20"/>
          <w:lang w:val="en-AU"/>
        </w:rPr>
        <w:instrText xml:space="preserve">MERGEFIELD </w:instrText>
      </w:r>
      <w:r w:rsidRPr="00D80276">
        <w:instrText>Element.Stereotype</w:instrText>
      </w:r>
      <w:r w:rsidRPr="00D80276">
        <w:rPr>
          <w:rFonts w:ascii="Arial" w:hAnsi="Arial" w:cs="Arial"/>
          <w:szCs w:val="20"/>
          <w:lang w:val="en-AU"/>
        </w:rPr>
        <w:fldChar w:fldCharType="separate"/>
      </w:r>
      <w:bookmarkStart w:id="267" w:name="_Toc404331972"/>
      <w:bookmarkStart w:id="268" w:name="_Toc404339231"/>
      <w:r>
        <w:t>Relatieklasse</w:t>
      </w:r>
      <w:r w:rsidRPr="00D80276">
        <w:rPr>
          <w:rFonts w:ascii="Arial" w:hAnsi="Arial" w:cs="Arial"/>
          <w:szCs w:val="20"/>
          <w:lang w:val="en-AU"/>
        </w:rPr>
        <w:fldChar w:fldCharType="end"/>
      </w:r>
      <w:r w:rsidRPr="00D80276">
        <w:t xml:space="preserve"> </w:t>
      </w:r>
      <w:fldSimple w:instr="MERGEFIELD Element.Name" w:fldLock="1">
        <w:r w:rsidRPr="00D80276">
          <w:t>ZAKENRELATIE</w:t>
        </w:r>
        <w:bookmarkEnd w:id="267"/>
        <w:bookmarkEnd w:id="268"/>
      </w:fldSimple>
    </w:p>
    <w:bookmarkStart w:id="269" w:name="BKM_FBAA1C3E_811A_42e4_9AD8_6F9E4847802B"/>
    <w:bookmarkEnd w:id="269"/>
    <w:p w:rsidR="00341AFA" w:rsidRPr="00D80276" w:rsidRDefault="00341AFA"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Pr="00D80276">
              <w:rPr>
                <w:rFonts w:ascii="Arial" w:hAnsi="Arial" w:cs="Arial"/>
                <w:color w:val="000000"/>
                <w:szCs w:val="20"/>
                <w:lang w:eastAsia="en-US"/>
              </w:rPr>
              <w:instrText xml:space="preserve">MERGEFIELD </w:instrText>
            </w:r>
            <w:r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Pr="00D80276">
              <w:rPr>
                <w:rFonts w:ascii="Calibri" w:hAnsi="Calibri" w:cs="Calibri"/>
                <w:color w:val="000000"/>
                <w:sz w:val="22"/>
                <w:szCs w:val="22"/>
                <w:lang w:eastAsia="en-US"/>
              </w:rPr>
              <w:t>Omschrijving van de aard van de relatie van de andere ZAAK tot de (onderhanden) ZAAK</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AN10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"vervolg" (de andere zaak gaf aanleiding tot het starten van de onderhanden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"onderwerp" (de andere zaak is relevant voor cq. is onderwerp van de onderhanden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"bijdrage" (aan het bereiken van de uitkomst van de andere zaak levert de onderhanden zaak een bijdrage)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Pr="00D80276">
              <w:rPr>
                <w:rFonts w:ascii="Arial" w:hAnsi="Arial" w:cs="Arial"/>
                <w:color w:val="000000"/>
                <w:szCs w:val="20"/>
                <w:lang w:val="en-AU" w:eastAsia="en-US"/>
              </w:rPr>
              <w:instrText xml:space="preserve">MERGEFIELD </w:instrText>
            </w:r>
            <w:r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187"/>
        <w:bookmarkEnd w:id="188"/>
        <w:bookmarkEnd w:id="266"/>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lang w:val="en-AU" w:eastAsia="en-US"/>
        </w:rPr>
      </w:pPr>
    </w:p>
    <w:p w:rsidR="00847C61" w:rsidRDefault="00847C61" w:rsidP="004F75A6"/>
    <w:p w:rsidR="00847C61" w:rsidRDefault="00847C61" w:rsidP="004F75A6"/>
    <w:p w:rsidR="00847C61" w:rsidRDefault="00847C61" w:rsidP="004F75A6"/>
    <w:p w:rsidR="00847C61" w:rsidRDefault="00847C61" w:rsidP="004F75A6"/>
    <w:p w:rsidR="00847C61" w:rsidRDefault="00847C61" w:rsidP="004F75A6"/>
    <w:p w:rsidR="00847C61" w:rsidRDefault="00847C61" w:rsidP="004F75A6"/>
    <w:p w:rsidR="00424B9C" w:rsidRDefault="00424B9C" w:rsidP="004F75A6">
      <w:r>
        <w:br w:type="page"/>
      </w:r>
    </w:p>
    <w:p w:rsidR="00141F7B" w:rsidRDefault="00590B41">
      <w:pPr>
        <w:spacing w:line="240" w:lineRule="auto"/>
        <w:contextualSpacing w:val="0"/>
      </w:pPr>
      <w:r>
        <w:rPr>
          <w:noProof/>
        </w:rPr>
        <w:lastRenderedPageBreak/>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4F6D38" w:rsidRDefault="004E1665" w:rsidP="004F6D38">
      <w:pPr>
        <w:spacing w:line="240" w:lineRule="auto"/>
        <w:contextualSpacing w:val="0"/>
      </w:pPr>
      <w:permStart w:id="0" w:edGrp="everyone"/>
      <w:r w:rsidRPr="004E1665">
        <w:rPr>
          <w:noProof/>
          <w:lang w:val="en-US" w:eastAsia="en-US"/>
        </w:rPr>
        <w:pict>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rsidR="00341AFA" w:rsidRPr="0014572A" w:rsidRDefault="00341AFA" w:rsidP="0014572A">
                      <w:pPr>
                        <w:pStyle w:val="K12-adresgegevens"/>
                      </w:pPr>
                      <w:r w:rsidRPr="0014572A">
                        <w:t xml:space="preserve">KWALITEITSINSTITUUT </w:t>
                      </w:r>
                    </w:p>
                    <w:p w:rsidR="00341AFA" w:rsidRPr="0014572A" w:rsidRDefault="00341AFA" w:rsidP="0014572A">
                      <w:pPr>
                        <w:pStyle w:val="K12-adresgegevens"/>
                      </w:pPr>
                      <w:r w:rsidRPr="0014572A">
                        <w:t>NEDERLANDSE GEMEENTEN</w:t>
                      </w:r>
                    </w:p>
                    <w:p w:rsidR="00341AFA" w:rsidRPr="0014572A" w:rsidRDefault="00341AFA" w:rsidP="0014572A">
                      <w:pPr>
                        <w:pStyle w:val="K12-adresgegevens"/>
                      </w:pPr>
                    </w:p>
                    <w:p w:rsidR="00341AFA" w:rsidRPr="0014572A" w:rsidRDefault="00341AFA" w:rsidP="0014572A">
                      <w:pPr>
                        <w:pStyle w:val="K12-adresgegevens"/>
                      </w:pPr>
                      <w:r w:rsidRPr="0014572A">
                        <w:t>NASSAULAAN 12</w:t>
                      </w:r>
                    </w:p>
                    <w:p w:rsidR="00341AFA" w:rsidRPr="0014572A" w:rsidRDefault="00341AFA" w:rsidP="0014572A">
                      <w:pPr>
                        <w:pStyle w:val="K12-adresgegevens"/>
                      </w:pPr>
                      <w:r w:rsidRPr="0014572A">
                        <w:t>2514 JS  DEN HAAG</w:t>
                      </w:r>
                    </w:p>
                    <w:p w:rsidR="00341AFA" w:rsidRPr="0014572A" w:rsidRDefault="00341AFA" w:rsidP="0014572A">
                      <w:pPr>
                        <w:pStyle w:val="K12-adresgegevens"/>
                      </w:pPr>
                    </w:p>
                    <w:p w:rsidR="00341AFA" w:rsidRPr="0014572A" w:rsidRDefault="00341AFA" w:rsidP="0014572A">
                      <w:pPr>
                        <w:pStyle w:val="K12-adresgegevens"/>
                      </w:pPr>
                      <w:r w:rsidRPr="0014572A">
                        <w:t>POSTBUS 30435</w:t>
                      </w:r>
                    </w:p>
                    <w:p w:rsidR="00341AFA" w:rsidRPr="0014572A" w:rsidRDefault="00341AFA" w:rsidP="0014572A">
                      <w:pPr>
                        <w:pStyle w:val="K12-adresgegevens"/>
                      </w:pPr>
                      <w:r w:rsidRPr="0014572A">
                        <w:t>2500 GK  DEN HAAG</w:t>
                      </w:r>
                    </w:p>
                    <w:p w:rsidR="00341AFA" w:rsidRPr="0014572A" w:rsidRDefault="00341AFA" w:rsidP="0014572A">
                      <w:pPr>
                        <w:pStyle w:val="K12-adresgegevens"/>
                      </w:pPr>
                    </w:p>
                    <w:p w:rsidR="00341AFA" w:rsidRPr="0014572A" w:rsidRDefault="00341AFA" w:rsidP="0014572A">
                      <w:pPr>
                        <w:pStyle w:val="K12-adresgegevens"/>
                      </w:pPr>
                      <w:r w:rsidRPr="0014572A">
                        <w:t>T 070 373 80 08</w:t>
                      </w:r>
                    </w:p>
                    <w:p w:rsidR="00341AFA" w:rsidRPr="00F175A3" w:rsidRDefault="00341AFA" w:rsidP="0014572A">
                      <w:pPr>
                        <w:pStyle w:val="K12-adresgegevens"/>
                        <w:rPr>
                          <w:lang w:val="en-GB"/>
                        </w:rPr>
                      </w:pPr>
                      <w:r w:rsidRPr="00F175A3">
                        <w:rPr>
                          <w:lang w:val="en-GB"/>
                        </w:rPr>
                        <w:t>F 070 363 56 82</w:t>
                      </w:r>
                    </w:p>
                    <w:p w:rsidR="00341AFA" w:rsidRPr="00F175A3" w:rsidRDefault="00341AFA" w:rsidP="0014572A">
                      <w:pPr>
                        <w:pStyle w:val="K12-adresgegevens"/>
                        <w:rPr>
                          <w:lang w:val="en-GB"/>
                        </w:rPr>
                      </w:pPr>
                    </w:p>
                    <w:p w:rsidR="00341AFA" w:rsidRPr="00F175A3" w:rsidRDefault="00341AFA" w:rsidP="0014572A">
                      <w:pPr>
                        <w:pStyle w:val="K12-adresgegevens"/>
                        <w:rPr>
                          <w:lang w:val="en-GB"/>
                        </w:rPr>
                      </w:pPr>
                      <w:r w:rsidRPr="00F175A3">
                        <w:rPr>
                          <w:lang w:val="en-GB"/>
                        </w:rPr>
                        <w:t>INFO@KINGGEMEENTEN.NL</w:t>
                      </w:r>
                    </w:p>
                    <w:p w:rsidR="00341AFA" w:rsidRPr="00F175A3" w:rsidRDefault="00341AFA" w:rsidP="0014572A">
                      <w:pPr>
                        <w:pStyle w:val="K12-adresgegevens"/>
                        <w:rPr>
                          <w:lang w:val="en-GB"/>
                        </w:rPr>
                      </w:pPr>
                      <w:r w:rsidRPr="00F175A3">
                        <w:rPr>
                          <w:lang w:val="en-GB"/>
                        </w:rPr>
                        <w:t>WWW.KINGGEMEENTEN.NL</w:t>
                      </w:r>
                    </w:p>
                  </w:sdtContent>
                </w:sdt>
              </w:txbxContent>
            </v:textbox>
            <w10:wrap anchorx="page" anchory="page"/>
            <w10:anchorlock/>
          </v:shape>
        </w:pict>
      </w:r>
      <w:permEnd w:id="0"/>
    </w:p>
    <w:sectPr w:rsidR="00B07821" w:rsidRPr="004F6D38" w:rsidSect="00462A14">
      <w:type w:val="continuous"/>
      <w:pgSz w:w="11900" w:h="16840" w:code="9"/>
      <w:pgMar w:top="1985" w:right="1418" w:bottom="1077"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EF4" w:rsidRDefault="00215EF4" w:rsidP="00A14B69">
      <w:r>
        <w:separator/>
      </w:r>
    </w:p>
  </w:endnote>
  <w:endnote w:type="continuationSeparator" w:id="0">
    <w:p w:rsidR="00215EF4" w:rsidRDefault="00215EF4" w:rsidP="00A1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altName w:val="Lucida Sans Unicode"/>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A14B69">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6C0403">
    <w:pPr>
      <w:pStyle w:val="Voettekst"/>
      <w:tabs>
        <w:tab w:val="clear" w:pos="4153"/>
        <w:tab w:val="clear" w:pos="8306"/>
        <w:tab w:val="center" w:pos="4820"/>
        <w:tab w:val="right" w:pos="9743"/>
      </w:tabs>
      <w:jc w:val="center"/>
    </w:pPr>
    <w:fldSimple w:instr=" PAGE   \* MERGEFORMAT ">
      <w:r w:rsidR="00462A14">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A14B6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EF4" w:rsidRPr="00F6587D" w:rsidRDefault="00215EF4" w:rsidP="00A14B69">
      <w:pPr>
        <w:rPr>
          <w:color w:val="D10074"/>
        </w:rPr>
      </w:pPr>
      <w:r>
        <w:separator/>
      </w:r>
    </w:p>
  </w:footnote>
  <w:footnote w:type="continuationSeparator" w:id="0">
    <w:p w:rsidR="00215EF4" w:rsidRDefault="00215EF4" w:rsidP="00A14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A14B6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090B4C">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AFA" w:rsidRDefault="00341AFA" w:rsidP="00A14B6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BD44D58"/>
    <w:multiLevelType w:val="multilevel"/>
    <w:tmpl w:val="19F08BA4"/>
    <w:name w:val="K-nummering22"/>
    <w:numStyleLink w:val="K-nummering"/>
  </w:abstractNum>
  <w:abstractNum w:abstractNumId="3">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3"/>
  </w:num>
  <w:num w:numId="4">
    <w:abstractNumId w:val="0"/>
  </w:num>
  <w:num w:numId="5">
    <w:abstractNumId w:val="16"/>
  </w:num>
  <w:num w:numId="6">
    <w:abstractNumId w:val="10"/>
  </w:num>
  <w:num w:numId="7">
    <w:abstractNumId w:val="4"/>
  </w:num>
  <w:num w:numId="8">
    <w:abstractNumId w:val="15"/>
  </w:num>
  <w:num w:numId="9">
    <w:abstractNumId w:val="7"/>
  </w:num>
  <w:num w:numId="10">
    <w:abstractNumId w:val="5"/>
  </w:num>
  <w:num w:numId="11">
    <w:abstractNumId w:val="8"/>
  </w:num>
  <w:num w:numId="12">
    <w:abstractNumId w:val="12"/>
  </w:num>
  <w:num w:numId="13">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21"/>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64514"/>
  </w:hdrShapeDefaults>
  <w:footnotePr>
    <w:footnote w:id="-1"/>
    <w:footnote w:id="0"/>
  </w:footnotePr>
  <w:endnotePr>
    <w:endnote w:id="-1"/>
    <w:endnote w:id="0"/>
  </w:endnotePr>
  <w:compat/>
  <w:docVars>
    <w:docVar w:name="OpenInPublishingView" w:val="0"/>
    <w:docVar w:name="PublishingViewTables" w:val="0"/>
  </w:docVars>
  <w:rsids>
    <w:rsidRoot w:val="001A611A"/>
    <w:rsid w:val="000030E7"/>
    <w:rsid w:val="000052E1"/>
    <w:rsid w:val="00035F82"/>
    <w:rsid w:val="00076EE1"/>
    <w:rsid w:val="00077AB2"/>
    <w:rsid w:val="000807AD"/>
    <w:rsid w:val="00082E0D"/>
    <w:rsid w:val="00084FD6"/>
    <w:rsid w:val="00090B4C"/>
    <w:rsid w:val="00095C62"/>
    <w:rsid w:val="000B2EA3"/>
    <w:rsid w:val="000B66CF"/>
    <w:rsid w:val="00125AF7"/>
    <w:rsid w:val="00135AD1"/>
    <w:rsid w:val="00141F7B"/>
    <w:rsid w:val="0014572A"/>
    <w:rsid w:val="001A611A"/>
    <w:rsid w:val="001B7087"/>
    <w:rsid w:val="001C1C41"/>
    <w:rsid w:val="001D5F15"/>
    <w:rsid w:val="001E08B2"/>
    <w:rsid w:val="001E75C3"/>
    <w:rsid w:val="001F594C"/>
    <w:rsid w:val="00200C5D"/>
    <w:rsid w:val="002037AD"/>
    <w:rsid w:val="00215EF4"/>
    <w:rsid w:val="00236A46"/>
    <w:rsid w:val="0024241F"/>
    <w:rsid w:val="002468BC"/>
    <w:rsid w:val="0025661F"/>
    <w:rsid w:val="00275F13"/>
    <w:rsid w:val="002B238E"/>
    <w:rsid w:val="002B5A57"/>
    <w:rsid w:val="002B74F1"/>
    <w:rsid w:val="002E480C"/>
    <w:rsid w:val="002E4B32"/>
    <w:rsid w:val="00341AFA"/>
    <w:rsid w:val="00364256"/>
    <w:rsid w:val="00383FC5"/>
    <w:rsid w:val="00390415"/>
    <w:rsid w:val="003945F3"/>
    <w:rsid w:val="003A5D82"/>
    <w:rsid w:val="003D6CFA"/>
    <w:rsid w:val="00412B86"/>
    <w:rsid w:val="00422833"/>
    <w:rsid w:val="00424B9C"/>
    <w:rsid w:val="00424E15"/>
    <w:rsid w:val="0044452F"/>
    <w:rsid w:val="00447F21"/>
    <w:rsid w:val="00462A14"/>
    <w:rsid w:val="004A0171"/>
    <w:rsid w:val="004C2111"/>
    <w:rsid w:val="004C5D34"/>
    <w:rsid w:val="004D3758"/>
    <w:rsid w:val="004E122E"/>
    <w:rsid w:val="004E1665"/>
    <w:rsid w:val="004E468C"/>
    <w:rsid w:val="004F3A45"/>
    <w:rsid w:val="004F6633"/>
    <w:rsid w:val="004F6D38"/>
    <w:rsid w:val="004F75A6"/>
    <w:rsid w:val="005070DB"/>
    <w:rsid w:val="00520125"/>
    <w:rsid w:val="00524BD4"/>
    <w:rsid w:val="00527614"/>
    <w:rsid w:val="00527BA9"/>
    <w:rsid w:val="00542956"/>
    <w:rsid w:val="00556E47"/>
    <w:rsid w:val="00590B41"/>
    <w:rsid w:val="0059146E"/>
    <w:rsid w:val="005A40FE"/>
    <w:rsid w:val="005B07DD"/>
    <w:rsid w:val="005B2A32"/>
    <w:rsid w:val="005C7FA5"/>
    <w:rsid w:val="005D015D"/>
    <w:rsid w:val="00604896"/>
    <w:rsid w:val="00607CC4"/>
    <w:rsid w:val="00623C8B"/>
    <w:rsid w:val="00634BB6"/>
    <w:rsid w:val="006360F3"/>
    <w:rsid w:val="00643528"/>
    <w:rsid w:val="0064719D"/>
    <w:rsid w:val="006C0403"/>
    <w:rsid w:val="006C2F0E"/>
    <w:rsid w:val="006D1E68"/>
    <w:rsid w:val="006D21FA"/>
    <w:rsid w:val="006D24F0"/>
    <w:rsid w:val="00712773"/>
    <w:rsid w:val="0072746F"/>
    <w:rsid w:val="0074166C"/>
    <w:rsid w:val="007679C2"/>
    <w:rsid w:val="00776647"/>
    <w:rsid w:val="00792524"/>
    <w:rsid w:val="007C75AF"/>
    <w:rsid w:val="007D606D"/>
    <w:rsid w:val="00812AE6"/>
    <w:rsid w:val="00825CF4"/>
    <w:rsid w:val="00842596"/>
    <w:rsid w:val="00847C61"/>
    <w:rsid w:val="0088563A"/>
    <w:rsid w:val="008877A5"/>
    <w:rsid w:val="00897055"/>
    <w:rsid w:val="008A0990"/>
    <w:rsid w:val="008A4C56"/>
    <w:rsid w:val="008A68BF"/>
    <w:rsid w:val="008B7713"/>
    <w:rsid w:val="008C669F"/>
    <w:rsid w:val="008D3A7A"/>
    <w:rsid w:val="0092369C"/>
    <w:rsid w:val="00987CFC"/>
    <w:rsid w:val="009B786A"/>
    <w:rsid w:val="009E1F22"/>
    <w:rsid w:val="009F028C"/>
    <w:rsid w:val="00A14B69"/>
    <w:rsid w:val="00A16EF7"/>
    <w:rsid w:val="00A2491B"/>
    <w:rsid w:val="00A31FA7"/>
    <w:rsid w:val="00A3482E"/>
    <w:rsid w:val="00A35198"/>
    <w:rsid w:val="00A43283"/>
    <w:rsid w:val="00A6122F"/>
    <w:rsid w:val="00A70FD5"/>
    <w:rsid w:val="00AA0C9C"/>
    <w:rsid w:val="00B07821"/>
    <w:rsid w:val="00B14AD1"/>
    <w:rsid w:val="00B36E25"/>
    <w:rsid w:val="00B46008"/>
    <w:rsid w:val="00BA750E"/>
    <w:rsid w:val="00BB5293"/>
    <w:rsid w:val="00BC1BFA"/>
    <w:rsid w:val="00BD1E00"/>
    <w:rsid w:val="00BD3F09"/>
    <w:rsid w:val="00BF5937"/>
    <w:rsid w:val="00BF78E4"/>
    <w:rsid w:val="00C10D74"/>
    <w:rsid w:val="00C25571"/>
    <w:rsid w:val="00C51AC1"/>
    <w:rsid w:val="00C6754B"/>
    <w:rsid w:val="00C747F8"/>
    <w:rsid w:val="00C9388A"/>
    <w:rsid w:val="00C9753E"/>
    <w:rsid w:val="00C97DAE"/>
    <w:rsid w:val="00CB25BE"/>
    <w:rsid w:val="00D30449"/>
    <w:rsid w:val="00D40B5F"/>
    <w:rsid w:val="00D468F1"/>
    <w:rsid w:val="00D64FAA"/>
    <w:rsid w:val="00D917DB"/>
    <w:rsid w:val="00D9560C"/>
    <w:rsid w:val="00DE271E"/>
    <w:rsid w:val="00DE3896"/>
    <w:rsid w:val="00E075A9"/>
    <w:rsid w:val="00E13927"/>
    <w:rsid w:val="00E52649"/>
    <w:rsid w:val="00E622E5"/>
    <w:rsid w:val="00E71B04"/>
    <w:rsid w:val="00E8015F"/>
    <w:rsid w:val="00EC05C9"/>
    <w:rsid w:val="00EE6D97"/>
    <w:rsid w:val="00EE7AD3"/>
    <w:rsid w:val="00EF2D8C"/>
    <w:rsid w:val="00F175A3"/>
    <w:rsid w:val="00F3704C"/>
    <w:rsid w:val="00F54E4A"/>
    <w:rsid w:val="00F60EB4"/>
    <w:rsid w:val="00F6587D"/>
    <w:rsid w:val="00FA2527"/>
    <w:rsid w:val="00FC04CE"/>
    <w:rsid w:val="00FF0C64"/>
    <w:rsid w:val="00FF4B43"/>
    <w:rsid w:val="00FF68BB"/>
  </w:rsids>
  <m:mathPr>
    <m:mathFont m:val="Cambria Math"/>
    <m:brkBin m:val="before"/>
    <m:brkBinSub m:val="--"/>
    <m:smallFrac m:val="off"/>
    <m:dispDef m:val="of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semiHidden="1" w:unhideWhenUsed="1"/>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Plain Text" w:uiPriority="99"/>
    <w:lsdException w:name="No List" w:uiPriority="99"/>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Subtitel">
    <w:name w:val="Subtitle"/>
    <w:aliases w:val="Rapport subtitel"/>
    <w:basedOn w:val="Titel"/>
    <w:next w:val="Standaard"/>
    <w:link w:val="SubtitelChar"/>
    <w:rsid w:val="006360F3"/>
    <w:rPr>
      <w:smallCaps w:val="0"/>
      <w:sz w:val="40"/>
    </w:rPr>
  </w:style>
  <w:style w:type="character" w:customStyle="1" w:styleId="SubtitelChar">
    <w:name w:val="Subtitel Char"/>
    <w:aliases w:val="Rapport subtitel Char"/>
    <w:basedOn w:val="Standaardalinea-lettertype"/>
    <w:link w:val="Sub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link w:val="Plattetekst"/>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link w:val="Plattetekst2"/>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link w:val="Plattetekst3"/>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link w:val="Notitiekop"/>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link w:val="Tekstzonderopmaak"/>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8C7FB-C7BA-4F5B-AA47-04DF3CCB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17</TotalTime>
  <Pages>188</Pages>
  <Words>55964</Words>
  <Characters>307808</Characters>
  <Application>Microsoft Office Word</Application>
  <DocSecurity>0</DocSecurity>
  <Lines>2565</Lines>
  <Paragraphs>726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363046</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4</cp:revision>
  <dcterms:created xsi:type="dcterms:W3CDTF">2014-11-21T12:07:00Z</dcterms:created>
  <dcterms:modified xsi:type="dcterms:W3CDTF">2014-11-21T12:23:00Z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